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9C3DC4" w14:textId="20D6624C" w:rsidR="00437C61" w:rsidRPr="00EF1535" w:rsidRDefault="00437C61" w:rsidP="00EF1535">
      <w:pPr>
        <w:spacing w:line="360" w:lineRule="auto"/>
        <w:textAlignment w:val="baseline"/>
        <w:rPr>
          <w:rFonts w:asciiTheme="minorHAnsi" w:eastAsia="Times New Roman" w:hAnsiTheme="minorHAnsi" w:cstheme="minorHAnsi"/>
        </w:rPr>
      </w:pPr>
      <w:r w:rsidRPr="00EF1535">
        <w:rPr>
          <w:rFonts w:asciiTheme="minorHAnsi" w:eastAsia="Times New Roman" w:hAnsiTheme="minorHAnsi" w:cstheme="minorHAnsi"/>
        </w:rPr>
        <w:t xml:space="preserve">Załącznik nr 3 </w:t>
      </w:r>
      <w:r w:rsidRPr="00EF1535">
        <w:rPr>
          <w:rFonts w:asciiTheme="minorHAnsi" w:hAnsiTheme="minorHAnsi" w:cstheme="minorHAnsi"/>
        </w:rPr>
        <w:t>do Zapytania ofertowego</w:t>
      </w:r>
      <w:r w:rsidRPr="00EF1535">
        <w:rPr>
          <w:rFonts w:asciiTheme="minorHAnsi" w:eastAsia="Times New Roman" w:hAnsiTheme="minorHAnsi" w:cstheme="minorHAnsi"/>
        </w:rPr>
        <w:t xml:space="preserve"> GIP-GKS.213.35.2023</w:t>
      </w:r>
    </w:p>
    <w:p w14:paraId="13BD5F1F" w14:textId="6317E48F" w:rsidR="004216DB" w:rsidRPr="00EF1535" w:rsidRDefault="004216DB" w:rsidP="00EF1535">
      <w:pPr>
        <w:pStyle w:val="Tekstpodstawowy"/>
        <w:spacing w:after="0" w:line="360" w:lineRule="auto"/>
        <w:ind w:right="-46"/>
        <w:rPr>
          <w:rFonts w:asciiTheme="minorHAnsi" w:hAnsiTheme="minorHAnsi" w:cstheme="minorHAnsi"/>
          <w:spacing w:val="-2"/>
        </w:rPr>
      </w:pPr>
      <w:r w:rsidRPr="00EF1535">
        <w:rPr>
          <w:rFonts w:asciiTheme="minorHAnsi" w:hAnsiTheme="minorHAnsi" w:cstheme="minorHAnsi"/>
          <w:spacing w:val="-2"/>
        </w:rPr>
        <w:t>Wzór umowy</w:t>
      </w:r>
      <w:r w:rsidR="00C76785" w:rsidRPr="00EF1535">
        <w:rPr>
          <w:rFonts w:asciiTheme="minorHAnsi" w:hAnsiTheme="minorHAnsi" w:cstheme="minorHAnsi"/>
          <w:spacing w:val="-2"/>
        </w:rPr>
        <w:t xml:space="preserve"> </w:t>
      </w:r>
    </w:p>
    <w:p w14:paraId="0273E2A3" w14:textId="77777777" w:rsidR="00EF1535" w:rsidRPr="00EF1535" w:rsidRDefault="00EF1535" w:rsidP="00EF1535">
      <w:pPr>
        <w:pStyle w:val="Tekstpodstawowy"/>
        <w:spacing w:after="0" w:line="360" w:lineRule="auto"/>
        <w:ind w:right="-46"/>
        <w:jc w:val="center"/>
        <w:rPr>
          <w:rFonts w:asciiTheme="minorHAnsi" w:hAnsiTheme="minorHAnsi" w:cstheme="minorHAnsi"/>
          <w:b/>
          <w:bCs/>
          <w:spacing w:val="-2"/>
        </w:rPr>
      </w:pPr>
    </w:p>
    <w:p w14:paraId="10013166" w14:textId="5073B858" w:rsidR="004216DB" w:rsidRPr="00EF1535" w:rsidRDefault="004216DB" w:rsidP="00EF1535">
      <w:pPr>
        <w:pStyle w:val="Tekstpodstawowy"/>
        <w:spacing w:after="0" w:line="360" w:lineRule="auto"/>
        <w:ind w:right="-46"/>
        <w:jc w:val="center"/>
        <w:rPr>
          <w:rFonts w:asciiTheme="minorHAnsi" w:hAnsiTheme="minorHAnsi" w:cstheme="minorHAnsi"/>
          <w:b/>
          <w:bCs/>
        </w:rPr>
      </w:pPr>
      <w:r w:rsidRPr="00EF1535">
        <w:rPr>
          <w:rFonts w:asciiTheme="minorHAnsi" w:hAnsiTheme="minorHAnsi" w:cstheme="minorHAnsi"/>
          <w:b/>
          <w:bCs/>
          <w:spacing w:val="-2"/>
        </w:rPr>
        <w:t>UMOWA</w:t>
      </w:r>
    </w:p>
    <w:p w14:paraId="18D0E21C" w14:textId="77777777" w:rsidR="004216DB" w:rsidRPr="00EF1535" w:rsidRDefault="004216DB" w:rsidP="00EF1535">
      <w:pPr>
        <w:pStyle w:val="Tekstpodstawowy"/>
        <w:spacing w:after="0" w:line="360" w:lineRule="auto"/>
        <w:rPr>
          <w:rFonts w:asciiTheme="minorHAnsi" w:hAnsiTheme="minorHAnsi" w:cstheme="minorHAnsi"/>
        </w:rPr>
      </w:pPr>
      <w:r w:rsidRPr="00EF1535">
        <w:rPr>
          <w:rFonts w:asciiTheme="minorHAnsi" w:hAnsiTheme="minorHAnsi" w:cstheme="minorHAnsi"/>
        </w:rPr>
        <w:t>zawarta</w:t>
      </w:r>
      <w:r w:rsidRPr="00EF1535">
        <w:rPr>
          <w:rFonts w:asciiTheme="minorHAnsi" w:hAnsiTheme="minorHAnsi" w:cstheme="minorHAnsi"/>
          <w:spacing w:val="-2"/>
        </w:rPr>
        <w:t xml:space="preserve"> </w:t>
      </w:r>
      <w:r w:rsidRPr="00EF1535">
        <w:rPr>
          <w:rFonts w:asciiTheme="minorHAnsi" w:hAnsiTheme="minorHAnsi" w:cstheme="minorHAnsi"/>
        </w:rPr>
        <w:t>w</w:t>
      </w:r>
      <w:r w:rsidRPr="00EF1535">
        <w:rPr>
          <w:rFonts w:asciiTheme="minorHAnsi" w:hAnsiTheme="minorHAnsi" w:cstheme="minorHAnsi"/>
          <w:spacing w:val="-5"/>
        </w:rPr>
        <w:t xml:space="preserve"> </w:t>
      </w:r>
      <w:r w:rsidRPr="00EF1535">
        <w:rPr>
          <w:rFonts w:asciiTheme="minorHAnsi" w:hAnsiTheme="minorHAnsi" w:cstheme="minorHAnsi"/>
        </w:rPr>
        <w:t>dniu</w:t>
      </w:r>
      <w:r w:rsidRPr="00EF1535">
        <w:rPr>
          <w:rFonts w:asciiTheme="minorHAnsi" w:hAnsiTheme="minorHAnsi" w:cstheme="minorHAnsi"/>
          <w:spacing w:val="1"/>
        </w:rPr>
        <w:t xml:space="preserve">                         </w:t>
      </w:r>
      <w:r w:rsidRPr="00EF1535">
        <w:rPr>
          <w:rFonts w:asciiTheme="minorHAnsi" w:hAnsiTheme="minorHAnsi" w:cstheme="minorHAnsi"/>
        </w:rPr>
        <w:t>w</w:t>
      </w:r>
      <w:r w:rsidRPr="00EF1535">
        <w:rPr>
          <w:rFonts w:asciiTheme="minorHAnsi" w:hAnsiTheme="minorHAnsi" w:cstheme="minorHAnsi"/>
          <w:spacing w:val="-3"/>
        </w:rPr>
        <w:t xml:space="preserve"> </w:t>
      </w:r>
      <w:r w:rsidRPr="00EF1535">
        <w:rPr>
          <w:rFonts w:asciiTheme="minorHAnsi" w:hAnsiTheme="minorHAnsi" w:cstheme="minorHAnsi"/>
        </w:rPr>
        <w:t xml:space="preserve">Warszawie </w:t>
      </w:r>
      <w:r w:rsidRPr="00EF1535">
        <w:rPr>
          <w:rFonts w:asciiTheme="minorHAnsi" w:hAnsiTheme="minorHAnsi" w:cstheme="minorHAnsi"/>
          <w:spacing w:val="-2"/>
        </w:rPr>
        <w:t>pomiędzy:</w:t>
      </w:r>
    </w:p>
    <w:p w14:paraId="207F0DA9" w14:textId="39857C2D" w:rsidR="004216DB" w:rsidRPr="00A565CA" w:rsidRDefault="00472C85" w:rsidP="00EF1535">
      <w:pPr>
        <w:pStyle w:val="Tekstpodstawowy"/>
        <w:spacing w:after="0" w:line="360" w:lineRule="auto"/>
        <w:ind w:right="46"/>
        <w:rPr>
          <w:rFonts w:asciiTheme="minorHAnsi" w:hAnsiTheme="minorHAnsi" w:cstheme="minorHAnsi"/>
        </w:rPr>
      </w:pPr>
      <w:r w:rsidRPr="00EF1535">
        <w:rPr>
          <w:rFonts w:asciiTheme="minorHAnsi" w:hAnsiTheme="minorHAnsi" w:cstheme="minorHAnsi"/>
          <w:b/>
          <w:bCs/>
        </w:rPr>
        <w:t xml:space="preserve">Skarbem Państwa </w:t>
      </w:r>
      <w:r w:rsidR="004216DB" w:rsidRPr="00EF1535">
        <w:rPr>
          <w:rFonts w:asciiTheme="minorHAnsi" w:hAnsiTheme="minorHAnsi" w:cstheme="minorHAnsi"/>
          <w:b/>
          <w:bCs/>
        </w:rPr>
        <w:t>Państwową Inspekcją Pracy, Głównym Inspektoratem Pracy</w:t>
      </w:r>
      <w:r w:rsidR="004216DB" w:rsidRPr="00EF1535">
        <w:rPr>
          <w:rFonts w:asciiTheme="minorHAnsi" w:hAnsiTheme="minorHAnsi" w:cstheme="minorHAnsi"/>
        </w:rPr>
        <w:t xml:space="preserve"> z siedzibą w Warszawie 02-315, ul.</w:t>
      </w:r>
      <w:r w:rsidR="004216DB" w:rsidRPr="00EF1535">
        <w:rPr>
          <w:rFonts w:asciiTheme="minorHAnsi" w:hAnsiTheme="minorHAnsi" w:cstheme="minorHAnsi"/>
          <w:spacing w:val="41"/>
        </w:rPr>
        <w:t xml:space="preserve"> </w:t>
      </w:r>
      <w:r w:rsidR="004216DB" w:rsidRPr="00EF1535">
        <w:rPr>
          <w:rFonts w:asciiTheme="minorHAnsi" w:hAnsiTheme="minorHAnsi" w:cstheme="minorHAnsi"/>
        </w:rPr>
        <w:t>Barska</w:t>
      </w:r>
      <w:r w:rsidR="004216DB" w:rsidRPr="00EF1535">
        <w:rPr>
          <w:rFonts w:asciiTheme="minorHAnsi" w:hAnsiTheme="minorHAnsi" w:cstheme="minorHAnsi"/>
          <w:spacing w:val="42"/>
        </w:rPr>
        <w:t xml:space="preserve"> </w:t>
      </w:r>
      <w:r w:rsidR="004216DB" w:rsidRPr="00EF1535">
        <w:rPr>
          <w:rFonts w:asciiTheme="minorHAnsi" w:hAnsiTheme="minorHAnsi" w:cstheme="minorHAnsi"/>
        </w:rPr>
        <w:t>28/30,</w:t>
      </w:r>
      <w:r w:rsidR="004216DB" w:rsidRPr="00EF1535">
        <w:rPr>
          <w:rFonts w:asciiTheme="minorHAnsi" w:hAnsiTheme="minorHAnsi" w:cstheme="minorHAnsi"/>
          <w:spacing w:val="42"/>
        </w:rPr>
        <w:t xml:space="preserve">  </w:t>
      </w:r>
      <w:r w:rsidR="004216DB" w:rsidRPr="00EF1535">
        <w:rPr>
          <w:rFonts w:asciiTheme="minorHAnsi" w:hAnsiTheme="minorHAnsi" w:cstheme="minorHAnsi"/>
        </w:rPr>
        <w:t>NIP:</w:t>
      </w:r>
      <w:r w:rsidR="004216DB" w:rsidRPr="00EF1535">
        <w:rPr>
          <w:rFonts w:asciiTheme="minorHAnsi" w:hAnsiTheme="minorHAnsi" w:cstheme="minorHAnsi"/>
          <w:spacing w:val="41"/>
        </w:rPr>
        <w:t xml:space="preserve"> </w:t>
      </w:r>
      <w:r w:rsidR="004216DB" w:rsidRPr="00EF1535">
        <w:rPr>
          <w:rFonts w:asciiTheme="minorHAnsi" w:hAnsiTheme="minorHAnsi" w:cstheme="minorHAnsi"/>
        </w:rPr>
        <w:t>5261026544,</w:t>
      </w:r>
      <w:r w:rsidR="004216DB" w:rsidRPr="00EF1535">
        <w:rPr>
          <w:rFonts w:asciiTheme="minorHAnsi" w:hAnsiTheme="minorHAnsi" w:cstheme="minorHAnsi"/>
          <w:spacing w:val="42"/>
        </w:rPr>
        <w:t xml:space="preserve"> </w:t>
      </w:r>
      <w:r w:rsidR="004216DB" w:rsidRPr="00EF1535">
        <w:rPr>
          <w:rFonts w:asciiTheme="minorHAnsi" w:hAnsiTheme="minorHAnsi" w:cstheme="minorHAnsi"/>
        </w:rPr>
        <w:t>REGON:</w:t>
      </w:r>
      <w:r w:rsidR="004216DB" w:rsidRPr="00EF1535">
        <w:rPr>
          <w:rFonts w:asciiTheme="minorHAnsi" w:hAnsiTheme="minorHAnsi" w:cstheme="minorHAnsi"/>
          <w:spacing w:val="40"/>
        </w:rPr>
        <w:t xml:space="preserve"> </w:t>
      </w:r>
      <w:r w:rsidR="004216DB" w:rsidRPr="00EF1535">
        <w:rPr>
          <w:rFonts w:asciiTheme="minorHAnsi" w:hAnsiTheme="minorHAnsi" w:cstheme="minorHAnsi"/>
        </w:rPr>
        <w:t>007021519,</w:t>
      </w:r>
      <w:r w:rsidR="004216DB" w:rsidRPr="00EF1535">
        <w:rPr>
          <w:rFonts w:asciiTheme="minorHAnsi" w:hAnsiTheme="minorHAnsi" w:cstheme="minorHAnsi"/>
          <w:spacing w:val="42"/>
        </w:rPr>
        <w:t xml:space="preserve"> </w:t>
      </w:r>
      <w:r w:rsidR="004216DB" w:rsidRPr="00EF1535">
        <w:rPr>
          <w:rFonts w:asciiTheme="minorHAnsi" w:hAnsiTheme="minorHAnsi" w:cstheme="minorHAnsi"/>
        </w:rPr>
        <w:t>zwanym</w:t>
      </w:r>
      <w:r w:rsidR="004216DB" w:rsidRPr="00A565CA">
        <w:rPr>
          <w:rFonts w:asciiTheme="minorHAnsi" w:hAnsiTheme="minorHAnsi" w:cstheme="minorHAnsi"/>
          <w:spacing w:val="40"/>
        </w:rPr>
        <w:t xml:space="preserve"> </w:t>
      </w:r>
      <w:r w:rsidR="004216DB" w:rsidRPr="00A565CA">
        <w:rPr>
          <w:rFonts w:asciiTheme="minorHAnsi" w:hAnsiTheme="minorHAnsi" w:cstheme="minorHAnsi"/>
        </w:rPr>
        <w:t>w</w:t>
      </w:r>
      <w:r w:rsidR="004216DB" w:rsidRPr="00A565CA">
        <w:rPr>
          <w:rFonts w:asciiTheme="minorHAnsi" w:hAnsiTheme="minorHAnsi" w:cstheme="minorHAnsi"/>
          <w:spacing w:val="41"/>
        </w:rPr>
        <w:t xml:space="preserve"> </w:t>
      </w:r>
      <w:r w:rsidR="004216DB" w:rsidRPr="00A565CA">
        <w:rPr>
          <w:rFonts w:asciiTheme="minorHAnsi" w:hAnsiTheme="minorHAnsi" w:cstheme="minorHAnsi"/>
        </w:rPr>
        <w:t>treści</w:t>
      </w:r>
      <w:r w:rsidR="004216DB" w:rsidRPr="00A565CA">
        <w:rPr>
          <w:rFonts w:asciiTheme="minorHAnsi" w:hAnsiTheme="minorHAnsi" w:cstheme="minorHAnsi"/>
          <w:spacing w:val="42"/>
        </w:rPr>
        <w:t xml:space="preserve"> </w:t>
      </w:r>
      <w:r w:rsidR="004216DB" w:rsidRPr="00A565CA">
        <w:rPr>
          <w:rFonts w:asciiTheme="minorHAnsi" w:hAnsiTheme="minorHAnsi" w:cstheme="minorHAnsi"/>
          <w:spacing w:val="-2"/>
        </w:rPr>
        <w:t>umowy</w:t>
      </w:r>
    </w:p>
    <w:p w14:paraId="453BDCCB" w14:textId="77777777" w:rsidR="004216DB" w:rsidRPr="00A565CA" w:rsidRDefault="004216DB" w:rsidP="00EF1535">
      <w:pPr>
        <w:pStyle w:val="Tekstpodstawowy"/>
        <w:spacing w:after="0" w:line="360" w:lineRule="auto"/>
        <w:rPr>
          <w:rFonts w:asciiTheme="minorHAnsi" w:hAnsiTheme="minorHAnsi" w:cstheme="minorHAnsi"/>
          <w:spacing w:val="-2"/>
        </w:rPr>
      </w:pPr>
      <w:r w:rsidRPr="00A565CA">
        <w:rPr>
          <w:rFonts w:asciiTheme="minorHAnsi" w:hAnsiTheme="minorHAnsi" w:cstheme="minorHAnsi"/>
        </w:rPr>
        <w:t>„Zamawiającym”,</w:t>
      </w:r>
      <w:r w:rsidRPr="00A565CA">
        <w:rPr>
          <w:rFonts w:asciiTheme="minorHAnsi" w:hAnsiTheme="minorHAnsi" w:cstheme="minorHAnsi"/>
          <w:spacing w:val="-4"/>
        </w:rPr>
        <w:t xml:space="preserve"> </w:t>
      </w:r>
      <w:r w:rsidRPr="00A565CA">
        <w:rPr>
          <w:rFonts w:asciiTheme="minorHAnsi" w:hAnsiTheme="minorHAnsi" w:cstheme="minorHAnsi"/>
        </w:rPr>
        <w:t>którego</w:t>
      </w:r>
      <w:r w:rsidRPr="00A565CA">
        <w:rPr>
          <w:rFonts w:asciiTheme="minorHAnsi" w:hAnsiTheme="minorHAnsi" w:cstheme="minorHAnsi"/>
          <w:spacing w:val="-4"/>
        </w:rPr>
        <w:t xml:space="preserve"> </w:t>
      </w:r>
      <w:r w:rsidRPr="00A565CA">
        <w:rPr>
          <w:rFonts w:asciiTheme="minorHAnsi" w:hAnsiTheme="minorHAnsi" w:cstheme="minorHAnsi"/>
          <w:spacing w:val="-2"/>
        </w:rPr>
        <w:t>reprezentują:</w:t>
      </w:r>
    </w:p>
    <w:p w14:paraId="366954A8" w14:textId="35ADFAB6" w:rsidR="004216DB" w:rsidRPr="00A565CA" w:rsidRDefault="004216DB" w:rsidP="00A565CA">
      <w:pPr>
        <w:pStyle w:val="Tekstpodstawowy"/>
        <w:spacing w:after="0" w:line="360" w:lineRule="auto"/>
        <w:ind w:left="118"/>
        <w:rPr>
          <w:rFonts w:asciiTheme="minorHAnsi" w:hAnsiTheme="minorHAnsi" w:cstheme="minorHAnsi"/>
        </w:rPr>
      </w:pPr>
      <w:r w:rsidRPr="00A565CA">
        <w:rPr>
          <w:rFonts w:asciiTheme="minorHAnsi" w:hAnsiTheme="minorHAnsi" w:cstheme="minorHAnsi"/>
        </w:rPr>
        <w:t>a</w:t>
      </w:r>
    </w:p>
    <w:p w14:paraId="0114052E" w14:textId="3BBAB626" w:rsidR="004216DB" w:rsidRPr="00A565CA" w:rsidRDefault="004216DB" w:rsidP="00A565CA">
      <w:pPr>
        <w:suppressAutoHyphens/>
        <w:spacing w:line="360" w:lineRule="auto"/>
        <w:jc w:val="both"/>
        <w:rPr>
          <w:rFonts w:asciiTheme="minorHAnsi" w:hAnsiTheme="minorHAnsi" w:cstheme="minorHAnsi"/>
        </w:rPr>
      </w:pPr>
      <w:r w:rsidRPr="00A565CA">
        <w:rPr>
          <w:rFonts w:asciiTheme="minorHAnsi" w:hAnsiTheme="minorHAnsi" w:cstheme="minorHAnsi"/>
        </w:rPr>
        <w:t xml:space="preserve">zamieszkałym w/z siedzibą w  prowadzącym działalność gospodarczą pod nazwą w wpisanym do ewidencji działalności gospodarczej prowadzonej przez pod numerem/wpisanym do rejestru przedsiębiorców KRS prowadzonego przez pod numerem, NIP REGON, </w:t>
      </w:r>
      <w:r w:rsidR="005D3C74">
        <w:rPr>
          <w:rFonts w:asciiTheme="minorHAnsi" w:hAnsiTheme="minorHAnsi" w:cstheme="minorHAnsi"/>
        </w:rPr>
        <w:t xml:space="preserve">o kapitale zakładowym </w:t>
      </w:r>
      <w:r w:rsidRPr="00A565CA">
        <w:rPr>
          <w:rFonts w:asciiTheme="minorHAnsi" w:hAnsiTheme="minorHAnsi" w:cstheme="minorHAnsi"/>
        </w:rPr>
        <w:t>zwanym w treści umowy „Wykonawcą”, którą/którego reprezentują:</w:t>
      </w:r>
    </w:p>
    <w:p w14:paraId="701C2139" w14:textId="6E77E84A" w:rsidR="004216DB" w:rsidRPr="00A565CA" w:rsidRDefault="004216DB" w:rsidP="00A565CA">
      <w:pPr>
        <w:pStyle w:val="Tekstpodstawowy"/>
        <w:spacing w:after="0" w:line="360" w:lineRule="auto"/>
        <w:rPr>
          <w:rFonts w:asciiTheme="minorHAnsi" w:hAnsiTheme="minorHAnsi" w:cstheme="minorHAnsi"/>
        </w:rPr>
      </w:pPr>
      <w:r w:rsidRPr="00A565CA">
        <w:rPr>
          <w:rFonts w:asciiTheme="minorHAnsi" w:hAnsiTheme="minorHAnsi" w:cstheme="minorHAnsi"/>
        </w:rPr>
        <w:t>zwanymi dalej łącznie „Stronami,”:</w:t>
      </w:r>
    </w:p>
    <w:p w14:paraId="76EBF4EF" w14:textId="77777777" w:rsidR="004216DB" w:rsidRPr="00A565CA" w:rsidRDefault="004216DB" w:rsidP="00A565CA">
      <w:pPr>
        <w:spacing w:line="360" w:lineRule="auto"/>
        <w:jc w:val="both"/>
        <w:rPr>
          <w:rFonts w:asciiTheme="minorHAnsi" w:hAnsiTheme="minorHAnsi" w:cstheme="minorHAnsi"/>
        </w:rPr>
      </w:pPr>
      <w:bookmarkStart w:id="0" w:name="_Hlk154650148"/>
      <w:r w:rsidRPr="00A565CA">
        <w:rPr>
          <w:rFonts w:asciiTheme="minorHAnsi" w:hAnsiTheme="minorHAnsi" w:cstheme="minorHAnsi"/>
        </w:rPr>
        <w:t xml:space="preserve">w wyniku przeprowadzenia postępowania o udzielenie zamówienia publicznego bez stosowania ustawy z dnia 11 września 2019 roku Prawo zamówień publicznych o następującej treści: </w:t>
      </w:r>
    </w:p>
    <w:bookmarkEnd w:id="0"/>
    <w:p w14:paraId="25987439" w14:textId="0B2F48D3" w:rsidR="00526602" w:rsidRPr="00A565CA" w:rsidRDefault="00171BCE" w:rsidP="00EF1535">
      <w:pPr>
        <w:pStyle w:val="Akapitzlist"/>
        <w:autoSpaceDE w:val="0"/>
        <w:autoSpaceDN w:val="0"/>
        <w:adjustRightInd w:val="0"/>
        <w:spacing w:before="240" w:line="360" w:lineRule="auto"/>
        <w:ind w:left="0"/>
        <w:jc w:val="center"/>
        <w:rPr>
          <w:rFonts w:asciiTheme="minorHAnsi" w:hAnsiTheme="minorHAnsi" w:cstheme="minorHAnsi"/>
          <w:sz w:val="24"/>
          <w:szCs w:val="24"/>
        </w:rPr>
      </w:pPr>
      <w:r w:rsidRPr="00A565CA">
        <w:rPr>
          <w:rFonts w:asciiTheme="minorHAnsi" w:hAnsiTheme="minorHAnsi" w:cstheme="minorHAnsi"/>
          <w:b/>
          <w:sz w:val="24"/>
          <w:szCs w:val="24"/>
        </w:rPr>
        <w:t>§ 1</w:t>
      </w:r>
    </w:p>
    <w:p w14:paraId="64AF877F" w14:textId="77777777" w:rsidR="00526602" w:rsidRPr="00A565CA" w:rsidRDefault="00526602" w:rsidP="00A565CA">
      <w:pPr>
        <w:autoSpaceDE w:val="0"/>
        <w:autoSpaceDN w:val="0"/>
        <w:adjustRightInd w:val="0"/>
        <w:spacing w:line="360" w:lineRule="auto"/>
        <w:jc w:val="center"/>
        <w:rPr>
          <w:rFonts w:asciiTheme="minorHAnsi" w:hAnsiTheme="minorHAnsi" w:cstheme="minorHAnsi"/>
          <w:b/>
        </w:rPr>
      </w:pPr>
      <w:r w:rsidRPr="00A565CA">
        <w:rPr>
          <w:rFonts w:asciiTheme="minorHAnsi" w:hAnsiTheme="minorHAnsi" w:cstheme="minorHAnsi"/>
          <w:b/>
        </w:rPr>
        <w:t>PRZEDMIOT UMOWY</w:t>
      </w:r>
    </w:p>
    <w:p w14:paraId="4CAB1F87" w14:textId="0CCE7CF0" w:rsidR="0001704E" w:rsidRPr="00E11AFC" w:rsidRDefault="00F27AEA" w:rsidP="00E11AFC">
      <w:pPr>
        <w:pStyle w:val="Akapitzlist"/>
        <w:numPr>
          <w:ilvl w:val="0"/>
          <w:numId w:val="2"/>
        </w:numPr>
        <w:spacing w:line="360" w:lineRule="auto"/>
        <w:jc w:val="both"/>
        <w:rPr>
          <w:rFonts w:asciiTheme="minorHAnsi" w:hAnsiTheme="minorHAnsi" w:cstheme="minorHAnsi"/>
        </w:rPr>
      </w:pPr>
      <w:r w:rsidRPr="00A565CA">
        <w:rPr>
          <w:rFonts w:asciiTheme="minorHAnsi" w:hAnsiTheme="minorHAnsi" w:cstheme="minorHAnsi"/>
          <w:sz w:val="24"/>
          <w:szCs w:val="24"/>
        </w:rPr>
        <w:t>Przedmiotem Umowy jest świadczenie przez Wykonawcę na rzecz Zamawiającego usług</w:t>
      </w:r>
      <w:r w:rsidR="0015769D">
        <w:rPr>
          <w:rFonts w:asciiTheme="minorHAnsi" w:hAnsiTheme="minorHAnsi" w:cstheme="minorHAnsi"/>
          <w:sz w:val="24"/>
          <w:szCs w:val="24"/>
        </w:rPr>
        <w:t>i</w:t>
      </w:r>
      <w:r w:rsidRPr="00A565CA">
        <w:rPr>
          <w:rFonts w:asciiTheme="minorHAnsi" w:hAnsiTheme="minorHAnsi" w:cstheme="minorHAnsi"/>
          <w:sz w:val="24"/>
          <w:szCs w:val="24"/>
        </w:rPr>
        <w:t xml:space="preserve"> </w:t>
      </w:r>
      <w:r w:rsidR="00C76785" w:rsidRPr="00A565CA">
        <w:rPr>
          <w:rFonts w:asciiTheme="minorHAnsi" w:hAnsiTheme="minorHAnsi" w:cstheme="minorHAnsi"/>
          <w:sz w:val="24"/>
          <w:szCs w:val="24"/>
        </w:rPr>
        <w:t xml:space="preserve">dostępu do elektronicznego systemu zarządzania procesem rekrutacji i selekcji kandydatów do pracy </w:t>
      </w:r>
      <w:r w:rsidR="00C01968" w:rsidRPr="00A565CA">
        <w:rPr>
          <w:rFonts w:asciiTheme="minorHAnsi" w:hAnsiTheme="minorHAnsi" w:cstheme="minorHAnsi"/>
          <w:sz w:val="24"/>
          <w:szCs w:val="24"/>
        </w:rPr>
        <w:t xml:space="preserve">(dalej: Usługi) </w:t>
      </w:r>
      <w:r w:rsidR="00C76785" w:rsidRPr="00A565CA">
        <w:rPr>
          <w:rFonts w:asciiTheme="minorHAnsi" w:hAnsiTheme="minorHAnsi" w:cstheme="minorHAnsi"/>
          <w:sz w:val="24"/>
          <w:szCs w:val="24"/>
        </w:rPr>
        <w:t xml:space="preserve">zgodnie z </w:t>
      </w:r>
      <w:r w:rsidR="00285192" w:rsidRPr="00A565CA">
        <w:rPr>
          <w:rFonts w:asciiTheme="minorHAnsi" w:hAnsiTheme="minorHAnsi" w:cstheme="minorHAnsi"/>
          <w:sz w:val="24"/>
          <w:szCs w:val="24"/>
        </w:rPr>
        <w:t xml:space="preserve">Opisem potrzeb Zamawiającego stanowiącym załącznik nr 1 do Umowy oraz Regulaminem świadczenia usług </w:t>
      </w:r>
      <w:r w:rsidR="0078497E" w:rsidRPr="00A565CA">
        <w:rPr>
          <w:rFonts w:asciiTheme="minorHAnsi" w:hAnsiTheme="minorHAnsi" w:cstheme="minorHAnsi"/>
          <w:sz w:val="24"/>
          <w:szCs w:val="24"/>
        </w:rPr>
        <w:t xml:space="preserve"> </w:t>
      </w:r>
      <w:r w:rsidR="00C168A6">
        <w:rPr>
          <w:rFonts w:asciiTheme="minorHAnsi" w:hAnsiTheme="minorHAnsi" w:cstheme="minorHAnsi"/>
          <w:sz w:val="24"/>
          <w:szCs w:val="24"/>
        </w:rPr>
        <w:t>stanowiącym załącznik nr 2 do Umowy</w:t>
      </w:r>
      <w:r w:rsidR="00E11AFC">
        <w:rPr>
          <w:rFonts w:asciiTheme="minorHAnsi" w:hAnsiTheme="minorHAnsi" w:cstheme="minorHAnsi"/>
          <w:sz w:val="24"/>
          <w:szCs w:val="24"/>
        </w:rPr>
        <w:t>.</w:t>
      </w:r>
      <w:r w:rsidR="001A196C">
        <w:rPr>
          <w:rFonts w:asciiTheme="minorHAnsi" w:hAnsiTheme="minorHAnsi" w:cstheme="minorHAnsi"/>
          <w:sz w:val="24"/>
          <w:szCs w:val="24"/>
        </w:rPr>
        <w:t xml:space="preserve">  </w:t>
      </w:r>
    </w:p>
    <w:p w14:paraId="74736EC0" w14:textId="03933C21" w:rsidR="00C01968" w:rsidRPr="00A565CA" w:rsidRDefault="00285192" w:rsidP="00E11AFC">
      <w:pPr>
        <w:pStyle w:val="Tekstpodstawowy"/>
        <w:numPr>
          <w:ilvl w:val="0"/>
          <w:numId w:val="2"/>
        </w:numPr>
        <w:spacing w:after="0" w:line="360" w:lineRule="auto"/>
        <w:jc w:val="both"/>
        <w:rPr>
          <w:rFonts w:asciiTheme="minorHAnsi" w:hAnsiTheme="minorHAnsi" w:cstheme="minorHAnsi"/>
        </w:rPr>
      </w:pPr>
      <w:r w:rsidRPr="00A565CA">
        <w:rPr>
          <w:rFonts w:asciiTheme="minorHAnsi" w:hAnsiTheme="minorHAnsi" w:cstheme="minorHAnsi"/>
        </w:rPr>
        <w:t>W zakresie</w:t>
      </w:r>
      <w:r w:rsidR="00146A8F">
        <w:rPr>
          <w:rFonts w:asciiTheme="minorHAnsi" w:hAnsiTheme="minorHAnsi" w:cstheme="minorHAnsi"/>
        </w:rPr>
        <w:t xml:space="preserve"> Usługi</w:t>
      </w:r>
      <w:r w:rsidR="00C01968" w:rsidRPr="00A565CA">
        <w:rPr>
          <w:rFonts w:asciiTheme="minorHAnsi" w:hAnsiTheme="minorHAnsi" w:cstheme="minorHAnsi"/>
        </w:rPr>
        <w:t xml:space="preserve"> Wykonawca zobowiązuje się do przestrzegania </w:t>
      </w:r>
      <w:bookmarkStart w:id="1" w:name="_Hlk86219120"/>
      <w:r w:rsidR="00C01968" w:rsidRPr="00A565CA">
        <w:rPr>
          <w:rFonts w:asciiTheme="minorHAnsi" w:hAnsiTheme="minorHAnsi" w:cstheme="minorHAnsi"/>
        </w:rPr>
        <w:t>ustawy z dnia 4 lutego 1994 r. o prawie autorskim i prawach pokrewnych (Dz. U z 2022 r. poz. 2509)</w:t>
      </w:r>
      <w:bookmarkEnd w:id="1"/>
      <w:r w:rsidR="00C01968" w:rsidRPr="00A565CA">
        <w:rPr>
          <w:rFonts w:asciiTheme="minorHAnsi" w:hAnsiTheme="minorHAnsi" w:cstheme="minorHAnsi"/>
        </w:rPr>
        <w:t>.</w:t>
      </w:r>
    </w:p>
    <w:p w14:paraId="61B485EC" w14:textId="77777777" w:rsidR="00171BCE" w:rsidRPr="00A565CA" w:rsidRDefault="00171BCE" w:rsidP="00EF1535">
      <w:pPr>
        <w:pStyle w:val="Akapitzlist"/>
        <w:autoSpaceDE w:val="0"/>
        <w:autoSpaceDN w:val="0"/>
        <w:adjustRightInd w:val="0"/>
        <w:spacing w:before="240" w:line="360" w:lineRule="auto"/>
        <w:ind w:left="0"/>
        <w:jc w:val="center"/>
        <w:rPr>
          <w:rFonts w:asciiTheme="minorHAnsi" w:hAnsiTheme="minorHAnsi" w:cstheme="minorHAnsi"/>
          <w:sz w:val="24"/>
          <w:szCs w:val="24"/>
        </w:rPr>
      </w:pPr>
      <w:r w:rsidRPr="00A565CA">
        <w:rPr>
          <w:rFonts w:asciiTheme="minorHAnsi" w:hAnsiTheme="minorHAnsi" w:cstheme="minorHAnsi"/>
          <w:b/>
          <w:sz w:val="24"/>
          <w:szCs w:val="24"/>
        </w:rPr>
        <w:t>§ 2</w:t>
      </w:r>
    </w:p>
    <w:p w14:paraId="65829BC1" w14:textId="77777777" w:rsidR="001544CF" w:rsidRPr="00A565CA" w:rsidRDefault="00891830" w:rsidP="00A565CA">
      <w:pPr>
        <w:pStyle w:val="Akapitzlist"/>
        <w:autoSpaceDE w:val="0"/>
        <w:autoSpaceDN w:val="0"/>
        <w:adjustRightInd w:val="0"/>
        <w:spacing w:line="360" w:lineRule="auto"/>
        <w:ind w:left="0"/>
        <w:jc w:val="center"/>
        <w:rPr>
          <w:rFonts w:asciiTheme="minorHAnsi" w:hAnsiTheme="minorHAnsi" w:cstheme="minorHAnsi"/>
          <w:b/>
          <w:sz w:val="24"/>
          <w:szCs w:val="24"/>
        </w:rPr>
      </w:pPr>
      <w:r w:rsidRPr="00A565CA">
        <w:rPr>
          <w:rFonts w:asciiTheme="minorHAnsi" w:hAnsiTheme="minorHAnsi" w:cstheme="minorHAnsi"/>
          <w:b/>
          <w:sz w:val="24"/>
          <w:szCs w:val="24"/>
        </w:rPr>
        <w:t>CZAS TRWANIA</w:t>
      </w:r>
      <w:r w:rsidR="00BF4BF0" w:rsidRPr="00A565CA">
        <w:rPr>
          <w:rFonts w:asciiTheme="minorHAnsi" w:hAnsiTheme="minorHAnsi" w:cstheme="minorHAnsi"/>
          <w:b/>
          <w:sz w:val="24"/>
          <w:szCs w:val="24"/>
        </w:rPr>
        <w:t xml:space="preserve"> I </w:t>
      </w:r>
      <w:r w:rsidRPr="00A565CA">
        <w:rPr>
          <w:rFonts w:asciiTheme="minorHAnsi" w:hAnsiTheme="minorHAnsi" w:cstheme="minorHAnsi"/>
          <w:b/>
          <w:sz w:val="24"/>
          <w:szCs w:val="24"/>
        </w:rPr>
        <w:t>ROZWIĄZANIE UMOWY</w:t>
      </w:r>
    </w:p>
    <w:p w14:paraId="7676274D" w14:textId="31ED4C57" w:rsidR="0055383D" w:rsidRPr="00884135" w:rsidRDefault="0055383D" w:rsidP="00A565CA">
      <w:pPr>
        <w:numPr>
          <w:ilvl w:val="0"/>
          <w:numId w:val="14"/>
        </w:numPr>
        <w:spacing w:line="360" w:lineRule="auto"/>
        <w:ind w:left="426" w:hanging="426"/>
        <w:jc w:val="both"/>
        <w:rPr>
          <w:rFonts w:asciiTheme="minorHAnsi" w:hAnsiTheme="minorHAnsi" w:cstheme="minorHAnsi"/>
        </w:rPr>
      </w:pPr>
      <w:r w:rsidRPr="00884135">
        <w:rPr>
          <w:rFonts w:asciiTheme="minorHAnsi" w:hAnsiTheme="minorHAnsi" w:cstheme="minorHAnsi"/>
        </w:rPr>
        <w:lastRenderedPageBreak/>
        <w:t xml:space="preserve">Umowa zostaje zawarta na </w:t>
      </w:r>
      <w:r w:rsidR="00884135" w:rsidRPr="00884135">
        <w:rPr>
          <w:rFonts w:asciiTheme="minorHAnsi" w:hAnsiTheme="minorHAnsi" w:cstheme="minorHAnsi"/>
          <w:bCs/>
        </w:rPr>
        <w:t xml:space="preserve">12 miesięcy kalendarzowych następujących po miesiącu w którym nastąpiła aktywacja </w:t>
      </w:r>
      <w:r w:rsidR="00460AC8">
        <w:rPr>
          <w:rFonts w:asciiTheme="minorHAnsi" w:hAnsiTheme="minorHAnsi" w:cstheme="minorHAnsi"/>
          <w:bCs/>
        </w:rPr>
        <w:t>U</w:t>
      </w:r>
      <w:r w:rsidR="00884135" w:rsidRPr="00884135">
        <w:rPr>
          <w:rFonts w:asciiTheme="minorHAnsi" w:hAnsiTheme="minorHAnsi" w:cstheme="minorHAnsi"/>
          <w:bCs/>
        </w:rPr>
        <w:t>sługi</w:t>
      </w:r>
      <w:r w:rsidR="00460AC8">
        <w:rPr>
          <w:rFonts w:asciiTheme="minorHAnsi" w:hAnsiTheme="minorHAnsi" w:cstheme="minorHAnsi"/>
          <w:bCs/>
        </w:rPr>
        <w:t>,</w:t>
      </w:r>
      <w:r w:rsidR="00884135" w:rsidRPr="00884135" w:rsidDel="00884135">
        <w:rPr>
          <w:rFonts w:asciiTheme="minorHAnsi" w:hAnsiTheme="minorHAnsi" w:cstheme="minorHAnsi"/>
        </w:rPr>
        <w:t xml:space="preserve"> </w:t>
      </w:r>
      <w:r w:rsidR="00146A8F" w:rsidRPr="00884135">
        <w:rPr>
          <w:rFonts w:asciiTheme="minorHAnsi" w:hAnsiTheme="minorHAnsi" w:cstheme="minorHAnsi"/>
        </w:rPr>
        <w:t>z tym że Wykonawca przystąpi do realizacji umowy</w:t>
      </w:r>
      <w:r w:rsidR="00460AC8">
        <w:rPr>
          <w:rFonts w:asciiTheme="minorHAnsi" w:hAnsiTheme="minorHAnsi" w:cstheme="minorHAnsi"/>
        </w:rPr>
        <w:t>,</w:t>
      </w:r>
      <w:r w:rsidR="00146A8F" w:rsidRPr="00884135">
        <w:rPr>
          <w:rFonts w:asciiTheme="minorHAnsi" w:hAnsiTheme="minorHAnsi" w:cstheme="minorHAnsi"/>
        </w:rPr>
        <w:t xml:space="preserve"> aktywacja Usługi</w:t>
      </w:r>
      <w:r w:rsidR="00460AC8">
        <w:rPr>
          <w:rFonts w:asciiTheme="minorHAnsi" w:hAnsiTheme="minorHAnsi" w:cstheme="minorHAnsi"/>
        </w:rPr>
        <w:t>,</w:t>
      </w:r>
      <w:r w:rsidR="00146A8F" w:rsidRPr="00884135">
        <w:rPr>
          <w:rFonts w:asciiTheme="minorHAnsi" w:hAnsiTheme="minorHAnsi" w:cstheme="minorHAnsi"/>
        </w:rPr>
        <w:t xml:space="preserve"> w ciągu 5 dni od dnia zawarcia Umowy</w:t>
      </w:r>
      <w:r w:rsidRPr="00884135">
        <w:rPr>
          <w:rFonts w:asciiTheme="minorHAnsi" w:hAnsiTheme="minorHAnsi" w:cstheme="minorHAnsi"/>
        </w:rPr>
        <w:t xml:space="preserve">. </w:t>
      </w:r>
    </w:p>
    <w:p w14:paraId="2DCE9C9A" w14:textId="37E2C2FA" w:rsidR="0055383D" w:rsidRPr="00A565CA" w:rsidRDefault="0055383D" w:rsidP="00A565CA">
      <w:pPr>
        <w:numPr>
          <w:ilvl w:val="0"/>
          <w:numId w:val="14"/>
        </w:numPr>
        <w:spacing w:line="360" w:lineRule="auto"/>
        <w:ind w:left="426" w:hanging="426"/>
        <w:jc w:val="both"/>
        <w:rPr>
          <w:rFonts w:asciiTheme="minorHAnsi" w:hAnsiTheme="minorHAnsi" w:cstheme="minorHAnsi"/>
        </w:rPr>
      </w:pPr>
      <w:r w:rsidRPr="00A565CA">
        <w:rPr>
          <w:rFonts w:asciiTheme="minorHAnsi" w:hAnsiTheme="minorHAnsi" w:cstheme="minorHAnsi"/>
        </w:rPr>
        <w:t xml:space="preserve">Strony mogą rozwiązać Umowę w każdym czasie z zachowaniem </w:t>
      </w:r>
      <w:r w:rsidR="005D3C74">
        <w:rPr>
          <w:rFonts w:asciiTheme="minorHAnsi" w:hAnsiTheme="minorHAnsi" w:cstheme="minorHAnsi"/>
        </w:rPr>
        <w:t>1</w:t>
      </w:r>
      <w:r w:rsidR="003871DE" w:rsidRPr="00A565CA">
        <w:rPr>
          <w:rFonts w:asciiTheme="minorHAnsi" w:hAnsiTheme="minorHAnsi" w:cstheme="minorHAnsi"/>
        </w:rPr>
        <w:t>-</w:t>
      </w:r>
      <w:r w:rsidRPr="00A565CA">
        <w:rPr>
          <w:rFonts w:asciiTheme="minorHAnsi" w:hAnsiTheme="minorHAnsi" w:cstheme="minorHAnsi"/>
        </w:rPr>
        <w:t xml:space="preserve">miesięcznego okresu wypowiedzenia. W przypadku złożenia przez </w:t>
      </w:r>
      <w:r w:rsidR="00285192" w:rsidRPr="00A565CA">
        <w:rPr>
          <w:rFonts w:asciiTheme="minorHAnsi" w:hAnsiTheme="minorHAnsi" w:cstheme="minorHAnsi"/>
        </w:rPr>
        <w:t>Zamawiającego</w:t>
      </w:r>
      <w:r w:rsidRPr="00A565CA">
        <w:rPr>
          <w:rFonts w:asciiTheme="minorHAnsi" w:hAnsiTheme="minorHAnsi" w:cstheme="minorHAnsi"/>
        </w:rPr>
        <w:t xml:space="preserve"> oświadczenia o rozwiązaniu Umowy przed upływem trzeciego miesiąca kalendarzowego, za który pobierana jest Opłata Abonamentowa, Umowa ulegnie rozwiązaniu z końcem czwartego miesiąca kalendarzowego, za który pobierana jest Opłata Abonamentowa.</w:t>
      </w:r>
    </w:p>
    <w:p w14:paraId="6A5A7B83" w14:textId="7D48A988" w:rsidR="0055383D" w:rsidRPr="00A565CA" w:rsidRDefault="0055383D" w:rsidP="00A565CA">
      <w:pPr>
        <w:numPr>
          <w:ilvl w:val="0"/>
          <w:numId w:val="14"/>
        </w:numPr>
        <w:spacing w:line="360" w:lineRule="auto"/>
        <w:ind w:left="426" w:hanging="426"/>
        <w:jc w:val="both"/>
        <w:rPr>
          <w:rFonts w:asciiTheme="minorHAnsi" w:hAnsiTheme="minorHAnsi" w:cstheme="minorHAnsi"/>
        </w:rPr>
      </w:pPr>
      <w:r w:rsidRPr="00A565CA">
        <w:rPr>
          <w:rFonts w:asciiTheme="minorHAnsi" w:hAnsiTheme="minorHAnsi" w:cstheme="minorHAnsi"/>
        </w:rPr>
        <w:t xml:space="preserve">Okres wypowiedzenia rozpocznie się z pierwszym dniem miesiąca kalendarzowego następującego po miesiącu, w którym </w:t>
      </w:r>
      <w:r w:rsidR="00285192" w:rsidRPr="00A565CA">
        <w:rPr>
          <w:rFonts w:asciiTheme="minorHAnsi" w:hAnsiTheme="minorHAnsi" w:cstheme="minorHAnsi"/>
        </w:rPr>
        <w:t>Zamawiający</w:t>
      </w:r>
      <w:r w:rsidRPr="00A565CA">
        <w:rPr>
          <w:rFonts w:asciiTheme="minorHAnsi" w:hAnsiTheme="minorHAnsi" w:cstheme="minorHAnsi"/>
        </w:rPr>
        <w:t xml:space="preserve"> złożył oświadczenie woli o rozwiązaniu Umowy z zachowaniem okresu wypowiedzenia.</w:t>
      </w:r>
    </w:p>
    <w:p w14:paraId="4990522C" w14:textId="792E030F" w:rsidR="00171BCE" w:rsidRPr="00A565CA" w:rsidRDefault="00171BCE" w:rsidP="00EF1535">
      <w:pPr>
        <w:pStyle w:val="Akapitzlist"/>
        <w:autoSpaceDE w:val="0"/>
        <w:autoSpaceDN w:val="0"/>
        <w:adjustRightInd w:val="0"/>
        <w:spacing w:before="240" w:line="360" w:lineRule="auto"/>
        <w:ind w:left="0"/>
        <w:jc w:val="center"/>
        <w:rPr>
          <w:rFonts w:asciiTheme="minorHAnsi" w:hAnsiTheme="minorHAnsi" w:cstheme="minorHAnsi"/>
          <w:sz w:val="24"/>
          <w:szCs w:val="24"/>
        </w:rPr>
      </w:pPr>
      <w:r w:rsidRPr="00A565CA">
        <w:rPr>
          <w:rFonts w:asciiTheme="minorHAnsi" w:hAnsiTheme="minorHAnsi" w:cstheme="minorHAnsi"/>
          <w:b/>
          <w:sz w:val="24"/>
          <w:szCs w:val="24"/>
        </w:rPr>
        <w:t>§ </w:t>
      </w:r>
      <w:r w:rsidR="0015769D">
        <w:rPr>
          <w:rFonts w:asciiTheme="minorHAnsi" w:hAnsiTheme="minorHAnsi" w:cstheme="minorHAnsi"/>
          <w:b/>
          <w:sz w:val="24"/>
          <w:szCs w:val="24"/>
        </w:rPr>
        <w:t>3</w:t>
      </w:r>
    </w:p>
    <w:p w14:paraId="40AD4125" w14:textId="77777777" w:rsidR="001544CF" w:rsidRPr="00A565CA" w:rsidRDefault="001544CF" w:rsidP="00A565CA">
      <w:pPr>
        <w:autoSpaceDE w:val="0"/>
        <w:autoSpaceDN w:val="0"/>
        <w:adjustRightInd w:val="0"/>
        <w:spacing w:line="360" w:lineRule="auto"/>
        <w:jc w:val="center"/>
        <w:rPr>
          <w:rFonts w:asciiTheme="minorHAnsi" w:hAnsiTheme="minorHAnsi" w:cstheme="minorHAnsi"/>
          <w:b/>
        </w:rPr>
      </w:pPr>
      <w:r w:rsidRPr="00A565CA">
        <w:rPr>
          <w:rFonts w:asciiTheme="minorHAnsi" w:hAnsiTheme="minorHAnsi" w:cstheme="minorHAnsi"/>
          <w:b/>
        </w:rPr>
        <w:t>WYNAGRODZENIE</w:t>
      </w:r>
    </w:p>
    <w:p w14:paraId="11A7E940" w14:textId="516F19A3" w:rsidR="00F7490C" w:rsidRPr="00A565CA" w:rsidRDefault="00DB741D" w:rsidP="00A565CA">
      <w:pPr>
        <w:numPr>
          <w:ilvl w:val="0"/>
          <w:numId w:val="4"/>
        </w:numPr>
        <w:tabs>
          <w:tab w:val="clear" w:pos="720"/>
        </w:tabs>
        <w:autoSpaceDE w:val="0"/>
        <w:autoSpaceDN w:val="0"/>
        <w:adjustRightInd w:val="0"/>
        <w:spacing w:line="360" w:lineRule="auto"/>
        <w:ind w:left="426" w:hanging="426"/>
        <w:jc w:val="both"/>
        <w:rPr>
          <w:rFonts w:asciiTheme="minorHAnsi" w:hAnsiTheme="minorHAnsi" w:cstheme="minorHAnsi"/>
        </w:rPr>
      </w:pPr>
      <w:r w:rsidRPr="00A565CA">
        <w:rPr>
          <w:rFonts w:asciiTheme="minorHAnsi" w:hAnsiTheme="minorHAnsi" w:cstheme="minorHAnsi"/>
        </w:rPr>
        <w:t xml:space="preserve">Za </w:t>
      </w:r>
      <w:r w:rsidR="00FA7C88" w:rsidRPr="00A565CA">
        <w:rPr>
          <w:rFonts w:asciiTheme="minorHAnsi" w:hAnsiTheme="minorHAnsi" w:cstheme="minorHAnsi"/>
        </w:rPr>
        <w:t>świadczon</w:t>
      </w:r>
      <w:r w:rsidR="0015769D">
        <w:rPr>
          <w:rFonts w:asciiTheme="minorHAnsi" w:hAnsiTheme="minorHAnsi" w:cstheme="minorHAnsi"/>
        </w:rPr>
        <w:t>e</w:t>
      </w:r>
      <w:r w:rsidR="00FA7C88" w:rsidRPr="00A565CA">
        <w:rPr>
          <w:rFonts w:asciiTheme="minorHAnsi" w:hAnsiTheme="minorHAnsi" w:cstheme="minorHAnsi"/>
        </w:rPr>
        <w:t xml:space="preserve"> U</w:t>
      </w:r>
      <w:r w:rsidRPr="00A565CA">
        <w:rPr>
          <w:rFonts w:asciiTheme="minorHAnsi" w:hAnsiTheme="minorHAnsi" w:cstheme="minorHAnsi"/>
        </w:rPr>
        <w:t xml:space="preserve">sługi określone </w:t>
      </w:r>
      <w:r w:rsidR="00F7490C" w:rsidRPr="00A565CA">
        <w:rPr>
          <w:rFonts w:asciiTheme="minorHAnsi" w:hAnsiTheme="minorHAnsi" w:cstheme="minorHAnsi"/>
        </w:rPr>
        <w:t xml:space="preserve">w § 1 </w:t>
      </w:r>
      <w:r w:rsidR="00E331DC">
        <w:rPr>
          <w:rFonts w:asciiTheme="minorHAnsi" w:hAnsiTheme="minorHAnsi" w:cstheme="minorHAnsi"/>
        </w:rPr>
        <w:t xml:space="preserve">ust. 1 </w:t>
      </w:r>
      <w:r w:rsidR="00F7490C" w:rsidRPr="00A565CA">
        <w:rPr>
          <w:rFonts w:asciiTheme="minorHAnsi" w:hAnsiTheme="minorHAnsi" w:cstheme="minorHAnsi"/>
        </w:rPr>
        <w:t>Umowy</w:t>
      </w:r>
      <w:r w:rsidRPr="00A565CA">
        <w:rPr>
          <w:rFonts w:asciiTheme="minorHAnsi" w:hAnsiTheme="minorHAnsi" w:cstheme="minorHAnsi"/>
        </w:rPr>
        <w:t xml:space="preserve"> </w:t>
      </w:r>
      <w:r w:rsidR="00D06CD6" w:rsidRPr="00A565CA">
        <w:rPr>
          <w:rFonts w:asciiTheme="minorHAnsi" w:hAnsiTheme="minorHAnsi" w:cstheme="minorHAnsi"/>
        </w:rPr>
        <w:t>Wykonawcy</w:t>
      </w:r>
      <w:r w:rsidRPr="00A565CA">
        <w:rPr>
          <w:rFonts w:asciiTheme="minorHAnsi" w:hAnsiTheme="minorHAnsi" w:cstheme="minorHAnsi"/>
        </w:rPr>
        <w:t xml:space="preserve"> przysługuje </w:t>
      </w:r>
      <w:r w:rsidR="00B645CB" w:rsidRPr="00A565CA">
        <w:rPr>
          <w:rFonts w:asciiTheme="minorHAnsi" w:hAnsiTheme="minorHAnsi" w:cstheme="minorHAnsi"/>
        </w:rPr>
        <w:t xml:space="preserve">łączne wynagrodzenie w wysokości </w:t>
      </w:r>
      <w:r w:rsidR="007015FC">
        <w:rPr>
          <w:rFonts w:asciiTheme="minorHAnsi" w:hAnsiTheme="minorHAnsi" w:cstheme="minorHAnsi"/>
        </w:rPr>
        <w:t>b</w:t>
      </w:r>
      <w:r w:rsidR="00B645CB" w:rsidRPr="00A565CA">
        <w:rPr>
          <w:rFonts w:asciiTheme="minorHAnsi" w:hAnsiTheme="minorHAnsi" w:cstheme="minorHAnsi"/>
        </w:rPr>
        <w:t xml:space="preserve">ez podatku VAT (słownie:), z podatkiem VAT (słownie), płatne </w:t>
      </w:r>
      <w:r w:rsidR="00067784">
        <w:rPr>
          <w:rFonts w:asciiTheme="minorHAnsi" w:hAnsiTheme="minorHAnsi" w:cstheme="minorHAnsi"/>
        </w:rPr>
        <w:t xml:space="preserve">z dołu </w:t>
      </w:r>
      <w:r w:rsidR="00B645CB" w:rsidRPr="00A565CA">
        <w:rPr>
          <w:rFonts w:asciiTheme="minorHAnsi" w:hAnsiTheme="minorHAnsi" w:cstheme="minorHAnsi"/>
        </w:rPr>
        <w:t>w okresach miesięcznych w kwocie bez podatku VAT (słownie), z podatkiem VAT (słownie)</w:t>
      </w:r>
      <w:r w:rsidR="00884135">
        <w:rPr>
          <w:rFonts w:asciiTheme="minorHAnsi" w:hAnsiTheme="minorHAnsi" w:cstheme="minorHAnsi"/>
        </w:rPr>
        <w:t>.</w:t>
      </w:r>
      <w:r w:rsidR="00E331DC">
        <w:rPr>
          <w:rFonts w:asciiTheme="minorHAnsi" w:hAnsiTheme="minorHAnsi" w:cstheme="minorHAnsi"/>
        </w:rPr>
        <w:t xml:space="preserve"> </w:t>
      </w:r>
      <w:r w:rsidR="00884135">
        <w:rPr>
          <w:rFonts w:asciiTheme="minorHAnsi" w:hAnsiTheme="minorHAnsi" w:cstheme="minorHAnsi"/>
        </w:rPr>
        <w:t>Wynagrodzenie za usługi świadczone od dnia aktywacji Usługi do końca miesiąca, w którym nastąpiła aktywacja Usługi wliczone jest w łączne wynagrodzenie Wykonawcy.</w:t>
      </w:r>
    </w:p>
    <w:p w14:paraId="3DFA8BD5" w14:textId="0C4F86B2" w:rsidR="00D06CD6" w:rsidRPr="00A565CA" w:rsidRDefault="00D06CD6" w:rsidP="00A565CA">
      <w:pPr>
        <w:numPr>
          <w:ilvl w:val="0"/>
          <w:numId w:val="4"/>
        </w:numPr>
        <w:tabs>
          <w:tab w:val="clear" w:pos="720"/>
        </w:tabs>
        <w:autoSpaceDE w:val="0"/>
        <w:autoSpaceDN w:val="0"/>
        <w:adjustRightInd w:val="0"/>
        <w:spacing w:line="360" w:lineRule="auto"/>
        <w:ind w:left="426" w:hanging="426"/>
        <w:jc w:val="both"/>
        <w:rPr>
          <w:rFonts w:asciiTheme="minorHAnsi" w:hAnsiTheme="minorHAnsi" w:cstheme="minorHAnsi"/>
        </w:rPr>
      </w:pPr>
      <w:r w:rsidRPr="00A565CA">
        <w:rPr>
          <w:rFonts w:asciiTheme="minorHAnsi" w:hAnsiTheme="minorHAnsi" w:cstheme="minorHAnsi"/>
        </w:rPr>
        <w:t>Zapłata wynagrodzenia nastąpi przelewem, na rachunek bankowy Wykonawcy wskazany na fakturze,</w:t>
      </w:r>
      <w:r w:rsidRPr="00A565CA">
        <w:rPr>
          <w:rFonts w:asciiTheme="minorHAnsi" w:hAnsiTheme="minorHAnsi" w:cstheme="minorHAnsi"/>
          <w:b/>
          <w:bCs/>
          <w:i/>
          <w:iCs/>
          <w:color w:val="FF0000"/>
        </w:rPr>
        <w:t xml:space="preserve"> </w:t>
      </w:r>
      <w:r w:rsidRPr="00A565CA">
        <w:rPr>
          <w:rFonts w:asciiTheme="minorHAnsi" w:hAnsiTheme="minorHAnsi" w:cstheme="minorHAnsi"/>
        </w:rPr>
        <w:t>w terminie 14 dni od dnia doręczenia Zamawiającemu prawidłowo wystawionej faktury. Za dzień dokonania płatności Strony uznają dzień obciążenia rachunku bankowego Zamawiającego.</w:t>
      </w:r>
    </w:p>
    <w:p w14:paraId="4FD34B43" w14:textId="61EF1841" w:rsidR="00D06CD6" w:rsidRPr="00A565CA" w:rsidRDefault="00D06CD6" w:rsidP="00A565CA">
      <w:pPr>
        <w:numPr>
          <w:ilvl w:val="0"/>
          <w:numId w:val="4"/>
        </w:numPr>
        <w:tabs>
          <w:tab w:val="clear" w:pos="720"/>
        </w:tabs>
        <w:autoSpaceDE w:val="0"/>
        <w:autoSpaceDN w:val="0"/>
        <w:adjustRightInd w:val="0"/>
        <w:spacing w:line="360" w:lineRule="auto"/>
        <w:ind w:left="426" w:hanging="426"/>
        <w:jc w:val="both"/>
        <w:rPr>
          <w:rFonts w:asciiTheme="minorHAnsi" w:hAnsiTheme="minorHAnsi" w:cstheme="minorHAnsi"/>
        </w:rPr>
      </w:pPr>
      <w:r w:rsidRPr="00A565CA">
        <w:rPr>
          <w:rFonts w:asciiTheme="minorHAnsi" w:hAnsiTheme="minorHAnsi" w:cstheme="minorHAnsi"/>
        </w:rPr>
        <w:t xml:space="preserve">Wykonawca oświadcza, iż numer rachunku, o którym mowa w ust. </w:t>
      </w:r>
      <w:r w:rsidR="00E331DC">
        <w:rPr>
          <w:rFonts w:asciiTheme="minorHAnsi" w:hAnsiTheme="minorHAnsi" w:cstheme="minorHAnsi"/>
        </w:rPr>
        <w:t>2</w:t>
      </w:r>
      <w:r w:rsidRPr="00A565CA">
        <w:rPr>
          <w:rFonts w:asciiTheme="minorHAnsi" w:hAnsiTheme="minorHAnsi" w:cstheme="minorHAnsi"/>
        </w:rPr>
        <w:t>, należy do Wykonawcy i jest rachunkiem rozliczeniowym, dla którego zgodnie z Rozdziałem 3a ustawy z dnia 29 sierpnia 1997 r. - Prawo Bankowe (Dz. U. z 202</w:t>
      </w:r>
      <w:r w:rsidR="007015FC">
        <w:rPr>
          <w:rFonts w:asciiTheme="minorHAnsi" w:hAnsiTheme="minorHAnsi" w:cstheme="minorHAnsi"/>
        </w:rPr>
        <w:t>3</w:t>
      </w:r>
      <w:r w:rsidRPr="00A565CA">
        <w:rPr>
          <w:rFonts w:asciiTheme="minorHAnsi" w:hAnsiTheme="minorHAnsi" w:cstheme="minorHAnsi"/>
        </w:rPr>
        <w:t xml:space="preserve"> r. poz. </w:t>
      </w:r>
      <w:r w:rsidR="007015FC">
        <w:rPr>
          <w:rFonts w:asciiTheme="minorHAnsi" w:hAnsiTheme="minorHAnsi" w:cstheme="minorHAnsi"/>
        </w:rPr>
        <w:t>2488</w:t>
      </w:r>
      <w:r w:rsidRPr="00A565CA">
        <w:rPr>
          <w:rFonts w:asciiTheme="minorHAnsi" w:hAnsiTheme="minorHAnsi" w:cstheme="minorHAnsi"/>
        </w:rPr>
        <w:t xml:space="preserve"> ze zm.) prowadzony jest rachunek VAT.</w:t>
      </w:r>
    </w:p>
    <w:p w14:paraId="77FB1DDB" w14:textId="77777777" w:rsidR="00D06CD6" w:rsidRPr="00A565CA" w:rsidRDefault="00D06CD6" w:rsidP="00A565CA">
      <w:pPr>
        <w:numPr>
          <w:ilvl w:val="0"/>
          <w:numId w:val="4"/>
        </w:numPr>
        <w:tabs>
          <w:tab w:val="clear" w:pos="720"/>
        </w:tabs>
        <w:autoSpaceDE w:val="0"/>
        <w:autoSpaceDN w:val="0"/>
        <w:adjustRightInd w:val="0"/>
        <w:spacing w:line="360" w:lineRule="auto"/>
        <w:ind w:left="426" w:hanging="426"/>
        <w:jc w:val="both"/>
        <w:rPr>
          <w:rFonts w:asciiTheme="minorHAnsi" w:hAnsiTheme="minorHAnsi" w:cstheme="minorHAnsi"/>
        </w:rPr>
      </w:pPr>
      <w:r w:rsidRPr="00A565CA">
        <w:rPr>
          <w:rFonts w:asciiTheme="minorHAnsi" w:hAnsiTheme="minorHAnsi" w:cstheme="minorHAnsi"/>
        </w:rPr>
        <w:t xml:space="preserve">Zamawiający informuje, iż posiada konto na platformie elektronicznego fakturowania </w:t>
      </w:r>
      <w:r w:rsidRPr="00A565CA">
        <w:rPr>
          <w:rFonts w:asciiTheme="minorHAnsi" w:hAnsiTheme="minorHAnsi" w:cstheme="minorHAnsi"/>
        </w:rPr>
        <w:br/>
        <w:t xml:space="preserve">(w skrócie: PEF), umożliwiające odbiór i przesyłanie ustrukturyzowanych faktur elektronicznych oraz innych ustrukturyzowanych dokumentów elektronicznych za swoim pośrednictwem, a także przy wykorzystaniu systemu teleinformatycznego obsługiwanego </w:t>
      </w:r>
      <w:r w:rsidRPr="00A565CA">
        <w:rPr>
          <w:rFonts w:asciiTheme="minorHAnsi" w:hAnsiTheme="minorHAnsi" w:cstheme="minorHAnsi"/>
        </w:rPr>
        <w:lastRenderedPageBreak/>
        <w:t xml:space="preserve">przez </w:t>
      </w:r>
      <w:proofErr w:type="spellStart"/>
      <w:r w:rsidRPr="00A565CA">
        <w:rPr>
          <w:rFonts w:asciiTheme="minorHAnsi" w:hAnsiTheme="minorHAnsi" w:cstheme="minorHAnsi"/>
        </w:rPr>
        <w:t>OpenPEPPOL</w:t>
      </w:r>
      <w:proofErr w:type="spellEnd"/>
      <w:r w:rsidRPr="00A565CA">
        <w:rPr>
          <w:rFonts w:asciiTheme="minorHAnsi" w:hAnsiTheme="minorHAnsi" w:cstheme="minorHAnsi"/>
        </w:rPr>
        <w:t xml:space="preserve">, której funkcjonowanie zapewnia Minister Rozwoju i Technologii z siedzibą przy Placu Trzech Krzyży 3/5, 00-507 Warszawa. Platforma dostępna jest pod adresem: </w:t>
      </w:r>
      <w:hyperlink r:id="rId8" w:history="1">
        <w:r w:rsidRPr="00A565CA">
          <w:rPr>
            <w:rStyle w:val="Hipercze"/>
            <w:rFonts w:asciiTheme="minorHAnsi" w:hAnsiTheme="minorHAnsi" w:cstheme="minorHAnsi"/>
          </w:rPr>
          <w:t>https://efaktura.gov.pl/uslugi-pef/</w:t>
        </w:r>
      </w:hyperlink>
      <w:r w:rsidRPr="00A565CA">
        <w:rPr>
          <w:rFonts w:asciiTheme="minorHAnsi" w:hAnsiTheme="minorHAnsi" w:cstheme="minorHAnsi"/>
        </w:rPr>
        <w:t>.</w:t>
      </w:r>
    </w:p>
    <w:p w14:paraId="77B55690" w14:textId="77777777" w:rsidR="00D06CD6" w:rsidRPr="00A565CA" w:rsidRDefault="00D06CD6" w:rsidP="00A565CA">
      <w:pPr>
        <w:numPr>
          <w:ilvl w:val="0"/>
          <w:numId w:val="4"/>
        </w:numPr>
        <w:tabs>
          <w:tab w:val="clear" w:pos="720"/>
        </w:tabs>
        <w:autoSpaceDE w:val="0"/>
        <w:autoSpaceDN w:val="0"/>
        <w:adjustRightInd w:val="0"/>
        <w:spacing w:line="360" w:lineRule="auto"/>
        <w:ind w:left="426" w:hanging="426"/>
        <w:jc w:val="both"/>
        <w:rPr>
          <w:rFonts w:asciiTheme="minorHAnsi" w:hAnsiTheme="minorHAnsi" w:cstheme="minorHAnsi"/>
        </w:rPr>
      </w:pPr>
      <w:r w:rsidRPr="00A565CA">
        <w:rPr>
          <w:rFonts w:asciiTheme="minorHAnsi" w:hAnsiTheme="minorHAnsi" w:cstheme="minorHAnsi"/>
        </w:rPr>
        <w:t xml:space="preserve">Zamawiający oświadcza, że Wykonawca może przesyłać ustrukturyzowane faktury elektroniczne, o których mowa w art. 2 pkt 4 ustawy z dnia 9 listopada 2018 r. o elektronicznym fakturowaniu w zamówieniach publicznych, koncesjach na roboty budowlane lub usługi oraz partnerstwie publiczno-prywatnym (Dz.U. 2020 r. poz. 1666 ze zm.) (dalej </w:t>
      </w:r>
      <w:proofErr w:type="spellStart"/>
      <w:r w:rsidRPr="00A565CA">
        <w:rPr>
          <w:rFonts w:asciiTheme="minorHAnsi" w:hAnsiTheme="minorHAnsi" w:cstheme="minorHAnsi"/>
        </w:rPr>
        <w:t>e.f.z.p</w:t>
      </w:r>
      <w:proofErr w:type="spellEnd"/>
      <w:r w:rsidRPr="00A565CA">
        <w:rPr>
          <w:rFonts w:asciiTheme="minorHAnsi" w:hAnsiTheme="minorHAnsi" w:cstheme="minorHAnsi"/>
        </w:rPr>
        <w:t>.) tj. faktury spełniające wymagania umożliwiające przesyłanie za pośrednictwem platformy faktur elektronicznych, o których mowa w art. 2 pkt 32 ustawy z dnia 11 marca 2004 r. o podatku od towarów i usług (Dz. U. z 2023 r. poz. 1570 ze zm.). Dodatkowo Zamawiający, zgodni</w:t>
      </w:r>
      <w:bookmarkStart w:id="2" w:name="_GoBack"/>
      <w:bookmarkEnd w:id="2"/>
      <w:r w:rsidRPr="00A565CA">
        <w:rPr>
          <w:rFonts w:asciiTheme="minorHAnsi" w:hAnsiTheme="minorHAnsi" w:cstheme="minorHAnsi"/>
        </w:rPr>
        <w:t xml:space="preserve">e z art. 106n ust. 1 ustawy z dnia 11 marca 2004 r. o podatku od towarów i usług wyraża zgodę na wystawianie i dostarczanie faktur, faktur korygujących oraz duplikatów faktur i faktur korygujących w formie elektronicznej, w formacie pdf. Faktury elektroniczne będą przesyłane przez Wykonawcę z adresu e-mail </w:t>
      </w:r>
      <w:r w:rsidRPr="00495DE1">
        <w:rPr>
          <w:rFonts w:asciiTheme="minorHAnsi" w:hAnsiTheme="minorHAnsi" w:cstheme="minorHAnsi"/>
        </w:rPr>
        <w:t xml:space="preserve">………… </w:t>
      </w:r>
      <w:r w:rsidRPr="00A565CA">
        <w:rPr>
          <w:rFonts w:asciiTheme="minorHAnsi" w:hAnsiTheme="minorHAnsi" w:cstheme="minorHAnsi"/>
        </w:rPr>
        <w:t xml:space="preserve">na adres e-mail Zamawiającego: </w:t>
      </w:r>
      <w:hyperlink r:id="rId9" w:history="1">
        <w:r w:rsidRPr="00A565CA">
          <w:rPr>
            <w:rStyle w:val="Hipercze"/>
            <w:rFonts w:asciiTheme="minorHAnsi" w:hAnsiTheme="minorHAnsi" w:cstheme="minorHAnsi"/>
          </w:rPr>
          <w:t>kancelaria@gip.pip.gov.pl</w:t>
        </w:r>
      </w:hyperlink>
      <w:r w:rsidRPr="00A565CA">
        <w:rPr>
          <w:rFonts w:asciiTheme="minorHAnsi" w:hAnsiTheme="minorHAnsi" w:cstheme="minorHAnsi"/>
        </w:rPr>
        <w:t xml:space="preserve"> </w:t>
      </w:r>
    </w:p>
    <w:p w14:paraId="02C6C3D5" w14:textId="1A137B1D" w:rsidR="00D06CD6" w:rsidRPr="00A565CA" w:rsidRDefault="00D06CD6" w:rsidP="00A565CA">
      <w:pPr>
        <w:numPr>
          <w:ilvl w:val="0"/>
          <w:numId w:val="4"/>
        </w:numPr>
        <w:tabs>
          <w:tab w:val="clear" w:pos="720"/>
        </w:tabs>
        <w:autoSpaceDE w:val="0"/>
        <w:autoSpaceDN w:val="0"/>
        <w:adjustRightInd w:val="0"/>
        <w:spacing w:line="360" w:lineRule="auto"/>
        <w:ind w:left="426" w:hanging="426"/>
        <w:jc w:val="both"/>
        <w:rPr>
          <w:rFonts w:asciiTheme="minorHAnsi" w:hAnsiTheme="minorHAnsi" w:cstheme="minorHAnsi"/>
        </w:rPr>
      </w:pPr>
      <w:r w:rsidRPr="00A565CA">
        <w:rPr>
          <w:rFonts w:asciiTheme="minorHAnsi" w:hAnsiTheme="minorHAnsi" w:cstheme="minorHAnsi"/>
        </w:rPr>
        <w:t>Wykonawca zamierzający wysyłać ustrukturyzowane faktury elektroniczne za pośrednictwem PEF lub faktury w formacie pdf. za pośrednictwem e-mail,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w:t>
      </w:r>
      <w:r w:rsidR="0035461D">
        <w:rPr>
          <w:rFonts w:asciiTheme="minorHAnsi" w:hAnsiTheme="minorHAnsi" w:cstheme="minorHAnsi"/>
        </w:rPr>
        <w:t xml:space="preserve"> pracy, tj.</w:t>
      </w:r>
      <w:r w:rsidRPr="00A565CA">
        <w:rPr>
          <w:rFonts w:asciiTheme="minorHAnsi" w:hAnsiTheme="minorHAnsi" w:cstheme="minorHAnsi"/>
        </w:rPr>
        <w:t>: 8.00-16.00</w:t>
      </w:r>
      <w:r w:rsidR="0035461D">
        <w:rPr>
          <w:rFonts w:asciiTheme="minorHAnsi" w:hAnsiTheme="minorHAnsi" w:cstheme="minorHAnsi"/>
        </w:rPr>
        <w:t xml:space="preserve"> w dni robocze</w:t>
      </w:r>
      <w:r w:rsidRPr="00A565CA">
        <w:rPr>
          <w:rFonts w:asciiTheme="minorHAnsi" w:hAnsiTheme="minorHAnsi" w:cstheme="minorHAnsi"/>
        </w:rPr>
        <w:t>. W przypadku przesłania ustrukturyzowanej faktury elektronicznej poza godzinami pracy, w dni wolne od pracy lub święta</w:t>
      </w:r>
      <w:r w:rsidR="0035461D">
        <w:rPr>
          <w:rFonts w:asciiTheme="minorHAnsi" w:hAnsiTheme="minorHAnsi" w:cstheme="minorHAnsi"/>
        </w:rPr>
        <w:t xml:space="preserve"> </w:t>
      </w:r>
      <w:r w:rsidRPr="00A565CA">
        <w:rPr>
          <w:rFonts w:asciiTheme="minorHAnsi" w:hAnsiTheme="minorHAnsi" w:cstheme="minorHAnsi"/>
        </w:rPr>
        <w:t>uznaje się, że została ona doręczona w następnym dniu roboczym.</w:t>
      </w:r>
    </w:p>
    <w:p w14:paraId="1E537D0D" w14:textId="77777777" w:rsidR="00D06CD6" w:rsidRPr="00A565CA" w:rsidRDefault="00D06CD6" w:rsidP="00A565CA">
      <w:pPr>
        <w:numPr>
          <w:ilvl w:val="0"/>
          <w:numId w:val="4"/>
        </w:numPr>
        <w:tabs>
          <w:tab w:val="clear" w:pos="720"/>
        </w:tabs>
        <w:autoSpaceDE w:val="0"/>
        <w:autoSpaceDN w:val="0"/>
        <w:adjustRightInd w:val="0"/>
        <w:spacing w:line="360" w:lineRule="auto"/>
        <w:ind w:left="426" w:hanging="426"/>
        <w:jc w:val="both"/>
        <w:rPr>
          <w:rFonts w:asciiTheme="minorHAnsi" w:hAnsiTheme="minorHAnsi" w:cstheme="minorHAnsi"/>
        </w:rPr>
      </w:pPr>
      <w:r w:rsidRPr="00A565CA">
        <w:rPr>
          <w:rFonts w:asciiTheme="minorHAnsi" w:hAnsiTheme="minorHAnsi" w:cstheme="minorHAnsi"/>
        </w:rPr>
        <w:t xml:space="preserve">Zamawiający działając na podstawie art. 4 ust. 4 </w:t>
      </w:r>
      <w:proofErr w:type="spellStart"/>
      <w:r w:rsidRPr="00A565CA">
        <w:rPr>
          <w:rFonts w:asciiTheme="minorHAnsi" w:hAnsiTheme="minorHAnsi" w:cstheme="minorHAnsi"/>
        </w:rPr>
        <w:t>e.f.z.p</w:t>
      </w:r>
      <w:proofErr w:type="spellEnd"/>
      <w:r w:rsidRPr="00A565CA">
        <w:rPr>
          <w:rFonts w:asciiTheme="minorHAnsi" w:hAnsiTheme="minorHAnsi" w:cstheme="minorHAnsi"/>
        </w:rPr>
        <w:t xml:space="preserve">. nie wyraża zgody na przesyłanie za pośrednictwem platformy innych ustrukturyzowanych dokumentów elektronicznych, wskazanych w art. 2 pkt 3 </w:t>
      </w:r>
      <w:proofErr w:type="spellStart"/>
      <w:r w:rsidRPr="00A565CA">
        <w:rPr>
          <w:rFonts w:asciiTheme="minorHAnsi" w:hAnsiTheme="minorHAnsi" w:cstheme="minorHAnsi"/>
        </w:rPr>
        <w:t>e.f.z.p</w:t>
      </w:r>
      <w:proofErr w:type="spellEnd"/>
      <w:r w:rsidRPr="00A565CA">
        <w:rPr>
          <w:rFonts w:asciiTheme="minorHAnsi" w:hAnsiTheme="minorHAnsi" w:cstheme="minorHAnsi"/>
        </w:rPr>
        <w:t>. Do innych ustrukturyzowanych dokumentów elektronicznych zgodnie z § 1 rozporządzenia Ministra Przedsiębiorczości i Technologii z dnia 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 (Dz.U. z 2019 r. poz. 856) zalicza się:</w:t>
      </w:r>
    </w:p>
    <w:p w14:paraId="03F117D2" w14:textId="77777777" w:rsidR="00D06CD6" w:rsidRPr="00A565CA" w:rsidRDefault="00D06CD6" w:rsidP="00A565CA">
      <w:pPr>
        <w:numPr>
          <w:ilvl w:val="0"/>
          <w:numId w:val="31"/>
        </w:numPr>
        <w:spacing w:line="360" w:lineRule="auto"/>
        <w:ind w:left="993" w:hanging="426"/>
        <w:jc w:val="both"/>
        <w:rPr>
          <w:rFonts w:asciiTheme="minorHAnsi" w:hAnsiTheme="minorHAnsi" w:cstheme="minorHAnsi"/>
        </w:rPr>
      </w:pPr>
      <w:r w:rsidRPr="00A565CA">
        <w:rPr>
          <w:rFonts w:asciiTheme="minorHAnsi" w:hAnsiTheme="minorHAnsi" w:cstheme="minorHAnsi"/>
        </w:rPr>
        <w:lastRenderedPageBreak/>
        <w:t>zlecenie dostawy (zamówienie);</w:t>
      </w:r>
    </w:p>
    <w:p w14:paraId="532B9154" w14:textId="77777777" w:rsidR="00D06CD6" w:rsidRPr="00A565CA" w:rsidRDefault="00D06CD6" w:rsidP="00A565CA">
      <w:pPr>
        <w:numPr>
          <w:ilvl w:val="0"/>
          <w:numId w:val="31"/>
        </w:numPr>
        <w:spacing w:line="360" w:lineRule="auto"/>
        <w:ind w:left="993" w:hanging="426"/>
        <w:jc w:val="both"/>
        <w:rPr>
          <w:rFonts w:asciiTheme="minorHAnsi" w:hAnsiTheme="minorHAnsi" w:cstheme="minorHAnsi"/>
        </w:rPr>
      </w:pPr>
      <w:r w:rsidRPr="00A565CA">
        <w:rPr>
          <w:rFonts w:asciiTheme="minorHAnsi" w:hAnsiTheme="minorHAnsi" w:cstheme="minorHAnsi"/>
        </w:rPr>
        <w:t>awizo dostawy;</w:t>
      </w:r>
    </w:p>
    <w:p w14:paraId="49732CA4" w14:textId="77777777" w:rsidR="00D06CD6" w:rsidRPr="00A565CA" w:rsidRDefault="00D06CD6" w:rsidP="00A565CA">
      <w:pPr>
        <w:numPr>
          <w:ilvl w:val="0"/>
          <w:numId w:val="31"/>
        </w:numPr>
        <w:spacing w:line="360" w:lineRule="auto"/>
        <w:ind w:left="993" w:hanging="426"/>
        <w:jc w:val="both"/>
        <w:rPr>
          <w:rFonts w:asciiTheme="minorHAnsi" w:hAnsiTheme="minorHAnsi" w:cstheme="minorHAnsi"/>
        </w:rPr>
      </w:pPr>
      <w:r w:rsidRPr="00A565CA">
        <w:rPr>
          <w:rFonts w:asciiTheme="minorHAnsi" w:hAnsiTheme="minorHAnsi" w:cstheme="minorHAnsi"/>
        </w:rPr>
        <w:t>potwierdzenie odbioru;</w:t>
      </w:r>
    </w:p>
    <w:p w14:paraId="62846359" w14:textId="77777777" w:rsidR="00D06CD6" w:rsidRPr="00A565CA" w:rsidRDefault="00D06CD6" w:rsidP="00A565CA">
      <w:pPr>
        <w:numPr>
          <w:ilvl w:val="0"/>
          <w:numId w:val="31"/>
        </w:numPr>
        <w:spacing w:line="360" w:lineRule="auto"/>
        <w:ind w:left="993" w:hanging="426"/>
        <w:jc w:val="both"/>
        <w:rPr>
          <w:rFonts w:asciiTheme="minorHAnsi" w:hAnsiTheme="minorHAnsi" w:cstheme="minorHAnsi"/>
        </w:rPr>
      </w:pPr>
      <w:r w:rsidRPr="00A565CA">
        <w:rPr>
          <w:rFonts w:asciiTheme="minorHAnsi" w:hAnsiTheme="minorHAnsi" w:cstheme="minorHAnsi"/>
        </w:rPr>
        <w:t>faktura korygująca;</w:t>
      </w:r>
    </w:p>
    <w:p w14:paraId="0BE42A06" w14:textId="77777777" w:rsidR="00D06CD6" w:rsidRPr="00A565CA" w:rsidRDefault="00D06CD6" w:rsidP="00A565CA">
      <w:pPr>
        <w:numPr>
          <w:ilvl w:val="0"/>
          <w:numId w:val="31"/>
        </w:numPr>
        <w:spacing w:line="360" w:lineRule="auto"/>
        <w:ind w:left="993" w:hanging="426"/>
        <w:jc w:val="both"/>
        <w:rPr>
          <w:rFonts w:asciiTheme="minorHAnsi" w:hAnsiTheme="minorHAnsi" w:cstheme="minorHAnsi"/>
        </w:rPr>
      </w:pPr>
      <w:r w:rsidRPr="00A565CA">
        <w:rPr>
          <w:rFonts w:asciiTheme="minorHAnsi" w:hAnsiTheme="minorHAnsi" w:cstheme="minorHAnsi"/>
        </w:rPr>
        <w:t>nota księgowa.</w:t>
      </w:r>
    </w:p>
    <w:p w14:paraId="4B2CCFBE" w14:textId="415BC906" w:rsidR="00D06CD6" w:rsidRPr="00A565CA" w:rsidRDefault="00D06CD6" w:rsidP="00A565CA">
      <w:pPr>
        <w:pStyle w:val="Akapitzlist"/>
        <w:numPr>
          <w:ilvl w:val="0"/>
          <w:numId w:val="4"/>
        </w:numPr>
        <w:spacing w:line="360" w:lineRule="auto"/>
        <w:jc w:val="both"/>
        <w:rPr>
          <w:rFonts w:asciiTheme="minorHAnsi" w:hAnsiTheme="minorHAnsi" w:cstheme="minorHAnsi"/>
          <w:color w:val="000000"/>
          <w:sz w:val="24"/>
          <w:szCs w:val="24"/>
        </w:rPr>
      </w:pPr>
      <w:r w:rsidRPr="00A565CA">
        <w:rPr>
          <w:rFonts w:asciiTheme="minorHAnsi" w:hAnsiTheme="minorHAnsi" w:cstheme="minorHAnsi"/>
          <w:sz w:val="24"/>
          <w:szCs w:val="24"/>
        </w:rPr>
        <w:t>Przelew wierzytelności oraz umowa przekazu wymaga zgody Zamawiającego wyrażonej w formie pisemnej, pod rygorem nieważności.</w:t>
      </w:r>
    </w:p>
    <w:p w14:paraId="323289B5" w14:textId="68841829" w:rsidR="00D06CD6" w:rsidRPr="00C168A6" w:rsidRDefault="00DC0416" w:rsidP="00EF1535">
      <w:pPr>
        <w:autoSpaceDE w:val="0"/>
        <w:autoSpaceDN w:val="0"/>
        <w:adjustRightInd w:val="0"/>
        <w:spacing w:before="240" w:line="360" w:lineRule="auto"/>
        <w:jc w:val="center"/>
        <w:rPr>
          <w:rFonts w:asciiTheme="minorHAnsi" w:hAnsiTheme="minorHAnsi" w:cstheme="minorHAnsi"/>
          <w:b/>
          <w:bCs/>
        </w:rPr>
      </w:pPr>
      <w:r w:rsidRPr="00C168A6">
        <w:rPr>
          <w:rFonts w:asciiTheme="minorHAnsi" w:hAnsiTheme="minorHAnsi" w:cstheme="minorHAnsi"/>
          <w:b/>
          <w:bCs/>
        </w:rPr>
        <w:t xml:space="preserve">§ </w:t>
      </w:r>
      <w:r w:rsidR="00E331DC">
        <w:rPr>
          <w:rFonts w:asciiTheme="minorHAnsi" w:hAnsiTheme="minorHAnsi" w:cstheme="minorHAnsi"/>
          <w:b/>
          <w:bCs/>
        </w:rPr>
        <w:t>4</w:t>
      </w:r>
    </w:p>
    <w:p w14:paraId="51E14D7E" w14:textId="0955FCBB" w:rsidR="00DC0416" w:rsidRPr="00C168A6" w:rsidRDefault="00DC0416" w:rsidP="00A565CA">
      <w:pPr>
        <w:autoSpaceDE w:val="0"/>
        <w:autoSpaceDN w:val="0"/>
        <w:adjustRightInd w:val="0"/>
        <w:spacing w:line="360" w:lineRule="auto"/>
        <w:jc w:val="center"/>
        <w:rPr>
          <w:rFonts w:asciiTheme="minorHAnsi" w:hAnsiTheme="minorHAnsi" w:cstheme="minorHAnsi"/>
          <w:b/>
          <w:bCs/>
        </w:rPr>
      </w:pPr>
      <w:r w:rsidRPr="00C168A6">
        <w:rPr>
          <w:rFonts w:asciiTheme="minorHAnsi" w:hAnsiTheme="minorHAnsi" w:cstheme="minorHAnsi"/>
          <w:b/>
          <w:bCs/>
        </w:rPr>
        <w:t>KARY UMOWNE</w:t>
      </w:r>
    </w:p>
    <w:p w14:paraId="54F24F6C" w14:textId="6402E5D1" w:rsidR="0041365C" w:rsidRPr="00A565CA" w:rsidRDefault="0041365C" w:rsidP="00A565CA">
      <w:pPr>
        <w:pStyle w:val="Tekstpodstawowy"/>
        <w:numPr>
          <w:ilvl w:val="0"/>
          <w:numId w:val="34"/>
        </w:numPr>
        <w:spacing w:after="0" w:line="360" w:lineRule="auto"/>
        <w:jc w:val="both"/>
        <w:rPr>
          <w:rFonts w:asciiTheme="minorHAnsi" w:hAnsiTheme="minorHAnsi" w:cstheme="minorHAnsi"/>
        </w:rPr>
      </w:pPr>
      <w:r w:rsidRPr="00A565CA">
        <w:rPr>
          <w:rFonts w:asciiTheme="minorHAnsi" w:hAnsiTheme="minorHAnsi" w:cstheme="minorHAnsi"/>
        </w:rPr>
        <w:t xml:space="preserve">W przypadku zwłoki w </w:t>
      </w:r>
      <w:r w:rsidR="00FA70F0">
        <w:rPr>
          <w:rFonts w:asciiTheme="minorHAnsi" w:hAnsiTheme="minorHAnsi" w:cstheme="minorHAnsi"/>
        </w:rPr>
        <w:t>aktywacji</w:t>
      </w:r>
      <w:r w:rsidR="00FA70F0" w:rsidRPr="00A565CA">
        <w:rPr>
          <w:rFonts w:asciiTheme="minorHAnsi" w:hAnsiTheme="minorHAnsi" w:cstheme="minorHAnsi"/>
        </w:rPr>
        <w:t xml:space="preserve"> </w:t>
      </w:r>
      <w:r w:rsidRPr="00A565CA">
        <w:rPr>
          <w:rFonts w:asciiTheme="minorHAnsi" w:hAnsiTheme="minorHAnsi" w:cstheme="minorHAnsi"/>
        </w:rPr>
        <w:t>Usług</w:t>
      </w:r>
      <w:r w:rsidR="00FA70F0">
        <w:rPr>
          <w:rFonts w:asciiTheme="minorHAnsi" w:hAnsiTheme="minorHAnsi" w:cstheme="minorHAnsi"/>
        </w:rPr>
        <w:t>i</w:t>
      </w:r>
      <w:r w:rsidRPr="00A565CA">
        <w:rPr>
          <w:rFonts w:asciiTheme="minorHAnsi" w:hAnsiTheme="minorHAnsi" w:cstheme="minorHAnsi"/>
        </w:rPr>
        <w:t xml:space="preserve"> w stosunku do terminu, o którym mowa w § </w:t>
      </w:r>
      <w:r w:rsidR="00E331DC">
        <w:rPr>
          <w:rFonts w:asciiTheme="minorHAnsi" w:hAnsiTheme="minorHAnsi" w:cstheme="minorHAnsi"/>
        </w:rPr>
        <w:t>2</w:t>
      </w:r>
      <w:r w:rsidR="0081479F" w:rsidRPr="00A565CA">
        <w:rPr>
          <w:rFonts w:asciiTheme="minorHAnsi" w:hAnsiTheme="minorHAnsi" w:cstheme="minorHAnsi"/>
        </w:rPr>
        <w:t xml:space="preserve"> </w:t>
      </w:r>
      <w:r w:rsidRPr="00A565CA">
        <w:rPr>
          <w:rFonts w:asciiTheme="minorHAnsi" w:hAnsiTheme="minorHAnsi" w:cstheme="minorHAnsi"/>
        </w:rPr>
        <w:t xml:space="preserve">ust. 1, Wykonawca zapłaci Zamawiającemu karę umowną w wysokości 0,2 % </w:t>
      </w:r>
      <w:r w:rsidR="007015FC">
        <w:rPr>
          <w:rFonts w:asciiTheme="minorHAnsi" w:hAnsiTheme="minorHAnsi" w:cstheme="minorHAnsi"/>
        </w:rPr>
        <w:t xml:space="preserve">łącznego </w:t>
      </w:r>
      <w:r w:rsidRPr="00A565CA">
        <w:rPr>
          <w:rFonts w:asciiTheme="minorHAnsi" w:hAnsiTheme="minorHAnsi" w:cstheme="minorHAnsi"/>
        </w:rPr>
        <w:t>wynagrodzenia z podatkiem VAT</w:t>
      </w:r>
      <w:r w:rsidR="0081479F">
        <w:rPr>
          <w:rFonts w:asciiTheme="minorHAnsi" w:hAnsiTheme="minorHAnsi" w:cstheme="minorHAnsi"/>
        </w:rPr>
        <w:t xml:space="preserve">, o którym mowa w </w:t>
      </w:r>
      <w:r w:rsidR="0081479F" w:rsidRPr="00A565CA">
        <w:rPr>
          <w:rFonts w:asciiTheme="minorHAnsi" w:hAnsiTheme="minorHAnsi" w:cstheme="minorHAnsi"/>
        </w:rPr>
        <w:t xml:space="preserve">§ </w:t>
      </w:r>
      <w:r w:rsidR="00E331DC">
        <w:rPr>
          <w:rFonts w:asciiTheme="minorHAnsi" w:hAnsiTheme="minorHAnsi" w:cstheme="minorHAnsi"/>
        </w:rPr>
        <w:t>3</w:t>
      </w:r>
      <w:r w:rsidR="0081479F" w:rsidRPr="00A565CA">
        <w:rPr>
          <w:rFonts w:asciiTheme="minorHAnsi" w:hAnsiTheme="minorHAnsi" w:cstheme="minorHAnsi"/>
        </w:rPr>
        <w:t xml:space="preserve"> ust. 1</w:t>
      </w:r>
      <w:r w:rsidR="0081479F">
        <w:rPr>
          <w:rFonts w:asciiTheme="minorHAnsi" w:hAnsiTheme="minorHAnsi" w:cstheme="minorHAnsi"/>
        </w:rPr>
        <w:t>,</w:t>
      </w:r>
      <w:r w:rsidRPr="00A565CA">
        <w:rPr>
          <w:rFonts w:asciiTheme="minorHAnsi" w:hAnsiTheme="minorHAnsi" w:cstheme="minorHAnsi"/>
        </w:rPr>
        <w:t xml:space="preserve"> za każdy rozpoczęty dzień zwłoki.</w:t>
      </w:r>
    </w:p>
    <w:p w14:paraId="41608329" w14:textId="685F3DFA" w:rsidR="0041365C" w:rsidRPr="00A565CA" w:rsidRDefault="0041365C" w:rsidP="00A565CA">
      <w:pPr>
        <w:pStyle w:val="Tekstpodstawowy"/>
        <w:numPr>
          <w:ilvl w:val="0"/>
          <w:numId w:val="34"/>
        </w:numPr>
        <w:spacing w:after="0" w:line="360" w:lineRule="auto"/>
        <w:jc w:val="both"/>
        <w:rPr>
          <w:rFonts w:asciiTheme="minorHAnsi" w:hAnsiTheme="minorHAnsi" w:cstheme="minorHAnsi"/>
        </w:rPr>
      </w:pPr>
      <w:r w:rsidRPr="00A565CA">
        <w:rPr>
          <w:rFonts w:asciiTheme="minorHAnsi" w:hAnsiTheme="minorHAnsi" w:cstheme="minorHAnsi"/>
        </w:rPr>
        <w:t xml:space="preserve">W przypadku naruszenia przez Wykonawcę zobowiązań dotyczących przetwarzania danych osobowych, Wykonawca zapłaci Zamawiającemu karę umowną w wysokości 1000 zł za każde stwierdzone naruszenie. </w:t>
      </w:r>
    </w:p>
    <w:p w14:paraId="4FC385B0" w14:textId="07E9AA34" w:rsidR="0041365C" w:rsidRPr="00A565CA" w:rsidRDefault="0041365C" w:rsidP="00A565CA">
      <w:pPr>
        <w:numPr>
          <w:ilvl w:val="0"/>
          <w:numId w:val="34"/>
        </w:numPr>
        <w:spacing w:line="360" w:lineRule="auto"/>
        <w:jc w:val="both"/>
        <w:rPr>
          <w:rFonts w:asciiTheme="minorHAnsi" w:hAnsiTheme="minorHAnsi" w:cstheme="minorHAnsi"/>
        </w:rPr>
      </w:pPr>
      <w:r w:rsidRPr="00A565CA">
        <w:rPr>
          <w:rFonts w:asciiTheme="minorHAnsi" w:hAnsiTheme="minorHAnsi" w:cstheme="minorHAnsi"/>
        </w:rPr>
        <w:t xml:space="preserve">W przypadku odstąpienia od Umowy przez którąkolwiek ze Stron z przyczyn leżących po stronie Wykonawcy, Wykonawca zapłaci Zamawiającemu karę umowną w wysokości 20%  łącznego wynagrodzenia z podatkiem VAT określonego w § </w:t>
      </w:r>
      <w:r w:rsidR="00D222F7">
        <w:rPr>
          <w:rFonts w:asciiTheme="minorHAnsi" w:hAnsiTheme="minorHAnsi" w:cstheme="minorHAnsi"/>
        </w:rPr>
        <w:t>3</w:t>
      </w:r>
      <w:r w:rsidRPr="00A565CA">
        <w:rPr>
          <w:rFonts w:asciiTheme="minorHAnsi" w:hAnsiTheme="minorHAnsi" w:cstheme="minorHAnsi"/>
        </w:rPr>
        <w:t xml:space="preserve"> ust. 1 Umowy. Strona jest uprawniona do odstąpienia od Umowy w terminie 14 dni od dnia zajścia zdarzenia uzasadniającego  odstąpienie od Umowy lub powzięcia wiadomości o zajściu takiego zdarzenia lub okolicznościach uprawniających do odstąpienia od Umowy. Dla skuteczności odstąpienia od Umowy konieczne jest zachowanie formy pisemnej, pod rygorem nieważności, z wyłączeniem formy elektronicznej.</w:t>
      </w:r>
    </w:p>
    <w:p w14:paraId="1AEC9977" w14:textId="1BBFACA1" w:rsidR="0041365C" w:rsidRPr="00A565CA" w:rsidRDefault="0041365C" w:rsidP="00A565CA">
      <w:pPr>
        <w:numPr>
          <w:ilvl w:val="0"/>
          <w:numId w:val="34"/>
        </w:numPr>
        <w:spacing w:line="360" w:lineRule="auto"/>
        <w:jc w:val="both"/>
        <w:rPr>
          <w:rFonts w:asciiTheme="minorHAnsi" w:hAnsiTheme="minorHAnsi" w:cstheme="minorHAnsi"/>
        </w:rPr>
      </w:pPr>
      <w:r w:rsidRPr="00A565CA">
        <w:rPr>
          <w:rFonts w:asciiTheme="minorHAnsi" w:hAnsiTheme="minorHAnsi" w:cstheme="minorHAnsi"/>
        </w:rPr>
        <w:t xml:space="preserve">Maksymalna wysokość kar umownych należnych Zamawiającemu nie może przekroczyć 30% łącznego wynagrodzenia z podatkiem VAT określonego w § </w:t>
      </w:r>
      <w:r w:rsidR="00D222F7">
        <w:rPr>
          <w:rFonts w:asciiTheme="minorHAnsi" w:hAnsiTheme="minorHAnsi" w:cstheme="minorHAnsi"/>
        </w:rPr>
        <w:t>3</w:t>
      </w:r>
      <w:r w:rsidR="003878E6" w:rsidRPr="00A565CA">
        <w:rPr>
          <w:rFonts w:asciiTheme="minorHAnsi" w:hAnsiTheme="minorHAnsi" w:cstheme="minorHAnsi"/>
        </w:rPr>
        <w:t xml:space="preserve"> </w:t>
      </w:r>
      <w:r w:rsidRPr="00A565CA">
        <w:rPr>
          <w:rFonts w:asciiTheme="minorHAnsi" w:hAnsiTheme="minorHAnsi" w:cstheme="minorHAnsi"/>
        </w:rPr>
        <w:t>ust. 1 Umowy.</w:t>
      </w:r>
    </w:p>
    <w:p w14:paraId="01C82C9F" w14:textId="5BA3B0CE" w:rsidR="0041365C" w:rsidRPr="00A565CA" w:rsidRDefault="0041365C" w:rsidP="00A565CA">
      <w:pPr>
        <w:numPr>
          <w:ilvl w:val="0"/>
          <w:numId w:val="34"/>
        </w:numPr>
        <w:spacing w:line="360" w:lineRule="auto"/>
        <w:jc w:val="both"/>
        <w:rPr>
          <w:rFonts w:asciiTheme="minorHAnsi" w:hAnsiTheme="minorHAnsi" w:cstheme="minorHAnsi"/>
        </w:rPr>
      </w:pPr>
      <w:r w:rsidRPr="00A565CA">
        <w:rPr>
          <w:rFonts w:asciiTheme="minorHAnsi" w:hAnsiTheme="minorHAnsi" w:cstheme="minorHAnsi"/>
        </w:rPr>
        <w:t xml:space="preserve">Wykonawca wyraża zgodę na potrącenie przez Zamawiającego naliczonych kar umownych </w:t>
      </w:r>
      <w:r w:rsidR="003878E6">
        <w:rPr>
          <w:rFonts w:asciiTheme="minorHAnsi" w:hAnsiTheme="minorHAnsi" w:cstheme="minorHAnsi"/>
        </w:rPr>
        <w:t xml:space="preserve">wraz z odsetkami za opóźnienie </w:t>
      </w:r>
      <w:r w:rsidRPr="00A565CA">
        <w:rPr>
          <w:rFonts w:asciiTheme="minorHAnsi" w:hAnsiTheme="minorHAnsi" w:cstheme="minorHAnsi"/>
        </w:rPr>
        <w:t xml:space="preserve">z wynagrodzenia Wykonawcy. O naliczeniu kar umownych (wraz z uzasadnieniem faktycznym i prawnym) Zamawiający będzie informował Wykonawcę na adres e-mail </w:t>
      </w:r>
      <w:r w:rsidR="00D222F7">
        <w:rPr>
          <w:rFonts w:asciiTheme="minorHAnsi" w:hAnsiTheme="minorHAnsi" w:cstheme="minorHAnsi"/>
        </w:rPr>
        <w:t>………………………………………</w:t>
      </w:r>
      <w:r w:rsidRPr="00A565CA">
        <w:rPr>
          <w:rFonts w:asciiTheme="minorHAnsi" w:hAnsiTheme="minorHAnsi" w:cstheme="minorHAnsi"/>
        </w:rPr>
        <w:t xml:space="preserve">. Wykonawca w </w:t>
      </w:r>
      <w:r w:rsidRPr="00A565CA">
        <w:rPr>
          <w:rFonts w:asciiTheme="minorHAnsi" w:hAnsiTheme="minorHAnsi" w:cstheme="minorHAnsi"/>
        </w:rPr>
        <w:lastRenderedPageBreak/>
        <w:t xml:space="preserve">terminie 3 dni roboczych może wskazać przyczyny, dla których kary nie powinny być mu naliczone (podając uzasadnienie faktyczne i prawne). W przypadku niewpłynięcia do Zamawiającego w ww. terminie na adres e-mail kancelaria@gip.pip.gov.pl informacji o negacji kar umownych przyjmuje się, że Wykonawca akceptuje kary umowne. </w:t>
      </w:r>
    </w:p>
    <w:p w14:paraId="5BF338BA" w14:textId="77777777" w:rsidR="00E001FF" w:rsidRPr="00A565CA" w:rsidRDefault="0041365C" w:rsidP="00A565CA">
      <w:pPr>
        <w:pStyle w:val="Tekstpodstawowy"/>
        <w:numPr>
          <w:ilvl w:val="0"/>
          <w:numId w:val="34"/>
        </w:numPr>
        <w:spacing w:after="0" w:line="360" w:lineRule="auto"/>
        <w:jc w:val="both"/>
        <w:rPr>
          <w:rFonts w:asciiTheme="minorHAnsi" w:hAnsiTheme="minorHAnsi" w:cstheme="minorHAnsi"/>
        </w:rPr>
      </w:pPr>
      <w:r w:rsidRPr="00A565CA">
        <w:rPr>
          <w:rFonts w:asciiTheme="minorHAnsi" w:hAnsiTheme="minorHAnsi" w:cstheme="minorHAnsi"/>
        </w:rPr>
        <w:t>Jeżeli wartość poniesionej przez Zamawiającego szkody przewyższy kwotę kar umownych, będzie on uprawniony do dochodzenia od Wykonawcy oprócz kar umownych odszkodowania uzupełniającego do wysokości rzeczywistej szkody, na zasadach ogólnych Kodeksu Cywilnego.</w:t>
      </w:r>
    </w:p>
    <w:p w14:paraId="3C6800BC" w14:textId="17CFF85A" w:rsidR="00E001FF" w:rsidRPr="00A565CA" w:rsidRDefault="00E001FF" w:rsidP="00EF1535">
      <w:pPr>
        <w:pStyle w:val="Tekstpodstawowy"/>
        <w:spacing w:before="240" w:after="0" w:line="360" w:lineRule="auto"/>
        <w:ind w:left="357"/>
        <w:jc w:val="center"/>
        <w:rPr>
          <w:rFonts w:asciiTheme="minorHAnsi" w:hAnsiTheme="minorHAnsi" w:cstheme="minorHAnsi"/>
          <w:b/>
        </w:rPr>
      </w:pPr>
      <w:r w:rsidRPr="00A565CA">
        <w:rPr>
          <w:rFonts w:asciiTheme="minorHAnsi" w:hAnsiTheme="minorHAnsi" w:cstheme="minorHAnsi"/>
          <w:b/>
        </w:rPr>
        <w:t xml:space="preserve">§ </w:t>
      </w:r>
      <w:r w:rsidR="00D222F7">
        <w:rPr>
          <w:rFonts w:asciiTheme="minorHAnsi" w:hAnsiTheme="minorHAnsi" w:cstheme="minorHAnsi"/>
          <w:b/>
        </w:rPr>
        <w:t>5</w:t>
      </w:r>
      <w:r w:rsidR="003878E6" w:rsidRPr="00A565CA">
        <w:rPr>
          <w:rFonts w:asciiTheme="minorHAnsi" w:hAnsiTheme="minorHAnsi" w:cstheme="minorHAnsi"/>
          <w:b/>
        </w:rPr>
        <w:t xml:space="preserve"> </w:t>
      </w:r>
    </w:p>
    <w:p w14:paraId="5D6C5063" w14:textId="78E8B1AD" w:rsidR="00E001FF" w:rsidRPr="00A565CA" w:rsidRDefault="00C168A6" w:rsidP="00A565CA">
      <w:pPr>
        <w:pStyle w:val="Tekstpodstawowy"/>
        <w:spacing w:after="0" w:line="360" w:lineRule="auto"/>
        <w:ind w:left="360"/>
        <w:jc w:val="center"/>
        <w:rPr>
          <w:rFonts w:asciiTheme="minorHAnsi" w:hAnsiTheme="minorHAnsi" w:cstheme="minorHAnsi"/>
        </w:rPr>
      </w:pPr>
      <w:r>
        <w:rPr>
          <w:rFonts w:asciiTheme="minorHAnsi" w:hAnsiTheme="minorHAnsi" w:cstheme="minorHAnsi"/>
          <w:b/>
        </w:rPr>
        <w:t>INFORMACJE POUFNE I OCHRONA DANYCH OSOBOWYCH</w:t>
      </w:r>
    </w:p>
    <w:p w14:paraId="1F54E053" w14:textId="77777777" w:rsidR="00E001FF" w:rsidRPr="00A565CA" w:rsidRDefault="00E001FF" w:rsidP="00A565CA">
      <w:pPr>
        <w:pStyle w:val="Akapitzlist"/>
        <w:numPr>
          <w:ilvl w:val="0"/>
          <w:numId w:val="36"/>
        </w:numPr>
        <w:tabs>
          <w:tab w:val="left" w:pos="0"/>
        </w:tabs>
        <w:spacing w:line="360" w:lineRule="auto"/>
        <w:contextualSpacing/>
        <w:jc w:val="both"/>
        <w:rPr>
          <w:rFonts w:asciiTheme="minorHAnsi" w:hAnsiTheme="minorHAnsi" w:cstheme="minorHAnsi"/>
          <w:sz w:val="24"/>
          <w:szCs w:val="24"/>
        </w:rPr>
      </w:pPr>
      <w:r w:rsidRPr="00A565CA">
        <w:rPr>
          <w:rFonts w:asciiTheme="minorHAnsi" w:hAnsiTheme="minorHAnsi" w:cstheme="minorHAnsi"/>
          <w:sz w:val="24"/>
          <w:szCs w:val="24"/>
        </w:rPr>
        <w:t>Strony zobowiązują się zapewnić poufność wszelkich informacji, które uzyskają w związku z zawarciem i realizacją przedmiotu niniejszej Umowy i nie ujawniać tych informacji bez uprzedniej pisemnej zgody Strony, która jest ich administratorem.</w:t>
      </w:r>
    </w:p>
    <w:p w14:paraId="162E9B62" w14:textId="77777777" w:rsidR="00E001FF" w:rsidRPr="00A565CA" w:rsidRDefault="00E001FF" w:rsidP="00A565CA">
      <w:pPr>
        <w:pStyle w:val="Akapitzlist"/>
        <w:numPr>
          <w:ilvl w:val="0"/>
          <w:numId w:val="36"/>
        </w:numPr>
        <w:tabs>
          <w:tab w:val="left" w:pos="0"/>
        </w:tabs>
        <w:spacing w:line="360" w:lineRule="auto"/>
        <w:contextualSpacing/>
        <w:jc w:val="both"/>
        <w:rPr>
          <w:rFonts w:asciiTheme="minorHAnsi" w:hAnsiTheme="minorHAnsi" w:cstheme="minorHAnsi"/>
          <w:sz w:val="24"/>
          <w:szCs w:val="24"/>
        </w:rPr>
      </w:pPr>
      <w:r w:rsidRPr="00A565CA">
        <w:rPr>
          <w:rFonts w:asciiTheme="minorHAnsi" w:hAnsiTheme="minorHAnsi" w:cstheme="minorHAnsi"/>
          <w:sz w:val="24"/>
          <w:szCs w:val="24"/>
        </w:rPr>
        <w:t>Strony zobowiązują się wykorzystywać informacje, o których mowa w ust. 1 wyłącznie w celu należytego wykonania przedmiotu niniejszej Umowy.</w:t>
      </w:r>
    </w:p>
    <w:p w14:paraId="150BC02B" w14:textId="77777777" w:rsidR="00E001FF" w:rsidRPr="00A565CA" w:rsidRDefault="00E001FF" w:rsidP="00A565CA">
      <w:pPr>
        <w:pStyle w:val="Akapitzlist"/>
        <w:numPr>
          <w:ilvl w:val="0"/>
          <w:numId w:val="36"/>
        </w:numPr>
        <w:tabs>
          <w:tab w:val="left" w:pos="284"/>
        </w:tabs>
        <w:spacing w:line="360" w:lineRule="auto"/>
        <w:contextualSpacing/>
        <w:jc w:val="both"/>
        <w:rPr>
          <w:rFonts w:asciiTheme="minorHAnsi" w:hAnsiTheme="minorHAnsi" w:cstheme="minorHAnsi"/>
          <w:sz w:val="24"/>
          <w:szCs w:val="24"/>
        </w:rPr>
      </w:pPr>
      <w:r w:rsidRPr="00A565CA">
        <w:rPr>
          <w:rFonts w:asciiTheme="minorHAnsi" w:hAnsiTheme="minorHAnsi" w:cstheme="minorHAnsi"/>
          <w:sz w:val="24"/>
          <w:szCs w:val="24"/>
        </w:rPr>
        <w:t xml:space="preserve">Obowiązek zachowania poufności dotyczy w szczególności informacji prawnie chronionych, do których Strony lub osoby upoważnione do ich reprezentowania będą mieć dostęp w związku z zawarciem i realizacją przedmiotu Umowy, bez względu na sposób i formę ich utrwalenia lub przekazania, o ile informacje takie nie są powszechnie znane, bądź obowiązek ich ujawnienia nie wynika z obowiązujących przepisów, orzeczeń sądów lub decyzji odpowiednich władz. </w:t>
      </w:r>
    </w:p>
    <w:p w14:paraId="7ED7E29F" w14:textId="33FA2D6E" w:rsidR="00E001FF" w:rsidRPr="00A565CA" w:rsidRDefault="00E001FF" w:rsidP="00A565CA">
      <w:pPr>
        <w:pStyle w:val="Akapitzlist"/>
        <w:numPr>
          <w:ilvl w:val="0"/>
          <w:numId w:val="36"/>
        </w:numPr>
        <w:tabs>
          <w:tab w:val="left" w:pos="0"/>
        </w:tabs>
        <w:spacing w:line="360" w:lineRule="auto"/>
        <w:ind w:left="357" w:hanging="357"/>
        <w:contextualSpacing/>
        <w:jc w:val="both"/>
        <w:rPr>
          <w:rFonts w:asciiTheme="minorHAnsi" w:hAnsiTheme="minorHAnsi" w:cstheme="minorHAnsi"/>
          <w:sz w:val="24"/>
          <w:szCs w:val="24"/>
        </w:rPr>
      </w:pPr>
      <w:r w:rsidRPr="00A565CA">
        <w:rPr>
          <w:rFonts w:asciiTheme="minorHAnsi" w:hAnsiTheme="minorHAnsi" w:cstheme="minorHAnsi"/>
          <w:sz w:val="24"/>
          <w:szCs w:val="24"/>
        </w:rPr>
        <w:t xml:space="preserve">Obowiązkiem zachowania poufności nie jest objęty fakt zawarcia Umowy ani </w:t>
      </w:r>
      <w:r w:rsidR="00634F37">
        <w:rPr>
          <w:rFonts w:asciiTheme="minorHAnsi" w:hAnsiTheme="minorHAnsi" w:cstheme="minorHAnsi"/>
          <w:sz w:val="24"/>
          <w:szCs w:val="24"/>
        </w:rPr>
        <w:t>jej</w:t>
      </w:r>
      <w:r w:rsidR="00634F37" w:rsidRPr="00A565CA">
        <w:rPr>
          <w:rFonts w:asciiTheme="minorHAnsi" w:hAnsiTheme="minorHAnsi" w:cstheme="minorHAnsi"/>
          <w:sz w:val="24"/>
          <w:szCs w:val="24"/>
        </w:rPr>
        <w:t xml:space="preserve"> </w:t>
      </w:r>
      <w:r w:rsidRPr="00A565CA">
        <w:rPr>
          <w:rFonts w:asciiTheme="minorHAnsi" w:hAnsiTheme="minorHAnsi" w:cstheme="minorHAnsi"/>
          <w:sz w:val="24"/>
          <w:szCs w:val="24"/>
        </w:rPr>
        <w:t>treść w zakresie określonym obowiązującymi przepisami prawa.</w:t>
      </w:r>
    </w:p>
    <w:p w14:paraId="3B1DE606" w14:textId="77777777" w:rsidR="00E001FF" w:rsidRPr="00A565CA" w:rsidRDefault="00E001FF" w:rsidP="00A565CA">
      <w:pPr>
        <w:pStyle w:val="Akapitzlist"/>
        <w:numPr>
          <w:ilvl w:val="0"/>
          <w:numId w:val="36"/>
        </w:numPr>
        <w:tabs>
          <w:tab w:val="left" w:pos="0"/>
        </w:tabs>
        <w:spacing w:line="360" w:lineRule="auto"/>
        <w:ind w:left="357" w:hanging="357"/>
        <w:contextualSpacing/>
        <w:jc w:val="both"/>
        <w:rPr>
          <w:rFonts w:asciiTheme="minorHAnsi" w:hAnsiTheme="minorHAnsi" w:cstheme="minorHAnsi"/>
          <w:sz w:val="24"/>
          <w:szCs w:val="24"/>
        </w:rPr>
      </w:pPr>
      <w:r w:rsidRPr="00A565CA">
        <w:rPr>
          <w:rFonts w:asciiTheme="minorHAnsi" w:hAnsiTheme="minorHAnsi" w:cstheme="minorHAnsi"/>
          <w:sz w:val="24"/>
          <w:szCs w:val="24"/>
        </w:rPr>
        <w:t>Postanowienia niniejszego paragrafu nie wyłączają postanowień przepisów szczególnych powszechnie obowiązującego prawa, nakładających obowiązek ujawnienia informacji we wskazanym tymi przepisami zakresie.</w:t>
      </w:r>
    </w:p>
    <w:p w14:paraId="050E3C31" w14:textId="77777777" w:rsidR="00E001FF" w:rsidRPr="00A565CA" w:rsidRDefault="00E001FF" w:rsidP="00A565CA">
      <w:pPr>
        <w:pStyle w:val="Akapitzlist"/>
        <w:numPr>
          <w:ilvl w:val="0"/>
          <w:numId w:val="36"/>
        </w:numPr>
        <w:tabs>
          <w:tab w:val="left" w:pos="0"/>
        </w:tabs>
        <w:spacing w:line="360" w:lineRule="auto"/>
        <w:ind w:left="357" w:hanging="357"/>
        <w:contextualSpacing/>
        <w:jc w:val="both"/>
        <w:rPr>
          <w:rFonts w:asciiTheme="minorHAnsi" w:hAnsiTheme="minorHAnsi" w:cstheme="minorHAnsi"/>
          <w:sz w:val="24"/>
          <w:szCs w:val="24"/>
        </w:rPr>
      </w:pPr>
      <w:r w:rsidRPr="00A565CA">
        <w:rPr>
          <w:rFonts w:asciiTheme="minorHAnsi" w:hAnsiTheme="minorHAnsi" w:cstheme="minorHAnsi"/>
          <w:sz w:val="24"/>
          <w:szCs w:val="24"/>
        </w:rPr>
        <w:t>Zobowiązanie do zachowania poufności jest nieograniczone w czasie i obowiązuje także po zakończeniu realizacji przedmiotu Umowy.</w:t>
      </w:r>
    </w:p>
    <w:p w14:paraId="5ECB3D18" w14:textId="2B131563" w:rsidR="00E001FF" w:rsidRPr="00A565CA" w:rsidRDefault="00E001FF" w:rsidP="00A565CA">
      <w:pPr>
        <w:pStyle w:val="Tekstpodstawowy"/>
        <w:numPr>
          <w:ilvl w:val="0"/>
          <w:numId w:val="36"/>
        </w:numPr>
        <w:spacing w:after="0" w:line="360" w:lineRule="auto"/>
        <w:ind w:left="357" w:hanging="357"/>
        <w:jc w:val="both"/>
        <w:rPr>
          <w:rFonts w:asciiTheme="minorHAnsi" w:hAnsiTheme="minorHAnsi" w:cstheme="minorHAnsi"/>
        </w:rPr>
      </w:pPr>
      <w:r w:rsidRPr="00A565CA">
        <w:rPr>
          <w:rFonts w:asciiTheme="minorHAnsi" w:hAnsiTheme="minorHAnsi" w:cstheme="minorHAnsi"/>
        </w:rPr>
        <w:t xml:space="preserve">Wykonawca zobowiązuje się do przestrzegania przepisów o ochronie danych osobowych zgodnie z treścią załącznika </w:t>
      </w:r>
      <w:r w:rsidR="00C168A6">
        <w:rPr>
          <w:rFonts w:asciiTheme="minorHAnsi" w:hAnsiTheme="minorHAnsi" w:cstheme="minorHAnsi"/>
        </w:rPr>
        <w:t>3</w:t>
      </w:r>
      <w:r w:rsidRPr="00A565CA">
        <w:rPr>
          <w:rFonts w:asciiTheme="minorHAnsi" w:hAnsiTheme="minorHAnsi" w:cstheme="minorHAnsi"/>
        </w:rPr>
        <w:t xml:space="preserve"> do Umowy - Umowa powierzenia przetwarzania danych.</w:t>
      </w:r>
    </w:p>
    <w:p w14:paraId="0E27C645" w14:textId="77777777" w:rsidR="00E001FF" w:rsidRPr="00A565CA" w:rsidRDefault="00E001FF" w:rsidP="00A565CA">
      <w:pPr>
        <w:pStyle w:val="Akapitzlist"/>
        <w:numPr>
          <w:ilvl w:val="0"/>
          <w:numId w:val="36"/>
        </w:numPr>
        <w:tabs>
          <w:tab w:val="left" w:pos="0"/>
        </w:tabs>
        <w:spacing w:line="360" w:lineRule="auto"/>
        <w:ind w:left="357" w:hanging="357"/>
        <w:contextualSpacing/>
        <w:jc w:val="both"/>
        <w:rPr>
          <w:rFonts w:asciiTheme="minorHAnsi" w:hAnsiTheme="minorHAnsi" w:cstheme="minorHAnsi"/>
          <w:sz w:val="24"/>
          <w:szCs w:val="24"/>
        </w:rPr>
      </w:pPr>
      <w:r w:rsidRPr="00A565CA">
        <w:rPr>
          <w:rFonts w:asciiTheme="minorHAnsi" w:hAnsiTheme="minorHAnsi" w:cstheme="minorHAnsi"/>
          <w:sz w:val="24"/>
          <w:szCs w:val="24"/>
        </w:rPr>
        <w:lastRenderedPageBreak/>
        <w:t>Strony zgodnie oświadczają, że wszelkie dane osobowe przetwarzane przez Strony w związku z zawarciem i realizacją niniejszej Umowy będą przetwarzane w taki sposób i w takim zakresie, w jakim jest to niezbędne do jej realizacji, z zachowaniem zasad określonych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 (Dz. Urz. UE L 119 z 04.05.2016 r., str. 1), zwanym dalej „RODO”.</w:t>
      </w:r>
    </w:p>
    <w:p w14:paraId="26EE0DD3" w14:textId="77777777" w:rsidR="00E001FF" w:rsidRPr="00A565CA" w:rsidRDefault="00E001FF" w:rsidP="00A565CA">
      <w:pPr>
        <w:pStyle w:val="Akapitzlist"/>
        <w:numPr>
          <w:ilvl w:val="0"/>
          <w:numId w:val="36"/>
        </w:numPr>
        <w:tabs>
          <w:tab w:val="left" w:pos="284"/>
        </w:tabs>
        <w:spacing w:line="360" w:lineRule="auto"/>
        <w:contextualSpacing/>
        <w:jc w:val="both"/>
        <w:rPr>
          <w:rFonts w:asciiTheme="minorHAnsi" w:hAnsiTheme="minorHAnsi" w:cstheme="minorHAnsi"/>
          <w:sz w:val="24"/>
          <w:szCs w:val="24"/>
        </w:rPr>
      </w:pPr>
      <w:r w:rsidRPr="00A565CA">
        <w:rPr>
          <w:rFonts w:asciiTheme="minorHAnsi" w:hAnsiTheme="minorHAnsi" w:cstheme="minorHAnsi"/>
          <w:sz w:val="24"/>
          <w:szCs w:val="24"/>
        </w:rPr>
        <w:t>Strony zobowiązują się do przekazania informacji wymaganej (Art. 13 i 14 RODO) osobom których dane osobowe będą ujawniane drugiej stronie Umowy jako administratorowi danych w związku z zawarciem oraz realizacją niniejszej Umowy. W tym celu Strony przekażą obowiązek informacyjny ich dotyczący, aby druga strona mogła go przedstawić ww. osobom i zwalniając tym samym drugą stronę z jego wykonania (obowiązek informacyjny PIP zamieszony został w zapytaniu ofertowym). Wykonawca dostarczy jego treść na etapie zawierania umowy.</w:t>
      </w:r>
    </w:p>
    <w:p w14:paraId="23752842" w14:textId="1FADAE81" w:rsidR="00D56A6C" w:rsidRPr="00A565CA" w:rsidRDefault="00D56A6C" w:rsidP="00EF1535">
      <w:pPr>
        <w:spacing w:before="240" w:line="360" w:lineRule="auto"/>
        <w:jc w:val="center"/>
        <w:rPr>
          <w:rFonts w:asciiTheme="minorHAnsi" w:hAnsiTheme="minorHAnsi" w:cstheme="minorHAnsi"/>
          <w:b/>
        </w:rPr>
      </w:pPr>
      <w:r w:rsidRPr="00A565CA">
        <w:rPr>
          <w:rFonts w:asciiTheme="minorHAnsi" w:hAnsiTheme="minorHAnsi" w:cstheme="minorHAnsi"/>
          <w:b/>
        </w:rPr>
        <w:t>§ </w:t>
      </w:r>
      <w:r w:rsidR="003878E6">
        <w:rPr>
          <w:rFonts w:asciiTheme="minorHAnsi" w:hAnsiTheme="minorHAnsi" w:cstheme="minorHAnsi"/>
          <w:b/>
        </w:rPr>
        <w:t>7</w:t>
      </w:r>
    </w:p>
    <w:p w14:paraId="609627C5" w14:textId="77777777" w:rsidR="00D56A6C" w:rsidRPr="00A565CA" w:rsidRDefault="00D56A6C" w:rsidP="00A565CA">
      <w:pPr>
        <w:spacing w:line="360" w:lineRule="auto"/>
        <w:jc w:val="center"/>
        <w:rPr>
          <w:rFonts w:asciiTheme="minorHAnsi" w:hAnsiTheme="minorHAnsi" w:cstheme="minorHAnsi"/>
          <w:b/>
        </w:rPr>
      </w:pPr>
      <w:r w:rsidRPr="00A565CA">
        <w:rPr>
          <w:rFonts w:asciiTheme="minorHAnsi" w:hAnsiTheme="minorHAnsi" w:cstheme="minorHAnsi"/>
          <w:b/>
        </w:rPr>
        <w:t>POSTANOWIENIA KOŃCOWE</w:t>
      </w:r>
    </w:p>
    <w:p w14:paraId="4C613F5F" w14:textId="77777777" w:rsidR="002B228A" w:rsidRPr="00FA70F0" w:rsidRDefault="00D56A6C" w:rsidP="00FA70F0">
      <w:pPr>
        <w:numPr>
          <w:ilvl w:val="0"/>
          <w:numId w:val="3"/>
        </w:numPr>
        <w:tabs>
          <w:tab w:val="clear" w:pos="720"/>
        </w:tabs>
        <w:spacing w:line="360" w:lineRule="auto"/>
        <w:ind w:left="426" w:hanging="426"/>
        <w:jc w:val="both"/>
        <w:rPr>
          <w:rFonts w:asciiTheme="minorHAnsi" w:hAnsiTheme="minorHAnsi" w:cstheme="minorHAnsi"/>
        </w:rPr>
      </w:pPr>
      <w:r w:rsidRPr="00FA70F0">
        <w:rPr>
          <w:rFonts w:asciiTheme="minorHAnsi" w:hAnsiTheme="minorHAnsi" w:cstheme="minorHAnsi"/>
        </w:rPr>
        <w:t xml:space="preserve">Wszelkie zmiany i uzupełnienia treści </w:t>
      </w:r>
      <w:r w:rsidR="006F0C8F" w:rsidRPr="00FA70F0">
        <w:rPr>
          <w:rFonts w:asciiTheme="minorHAnsi" w:hAnsiTheme="minorHAnsi" w:cstheme="minorHAnsi"/>
        </w:rPr>
        <w:t xml:space="preserve">Umowy </w:t>
      </w:r>
      <w:r w:rsidRPr="00FA70F0">
        <w:rPr>
          <w:rFonts w:asciiTheme="minorHAnsi" w:hAnsiTheme="minorHAnsi" w:cstheme="minorHAnsi"/>
        </w:rPr>
        <w:t>wymagają zgody obu Stron w formie pisemnej pod rygorem nieważności.</w:t>
      </w:r>
    </w:p>
    <w:p w14:paraId="409F4603" w14:textId="5227E125" w:rsidR="00E45A67" w:rsidRPr="00FA70F0" w:rsidRDefault="00E45A67" w:rsidP="00FA70F0">
      <w:pPr>
        <w:numPr>
          <w:ilvl w:val="0"/>
          <w:numId w:val="3"/>
        </w:numPr>
        <w:tabs>
          <w:tab w:val="clear" w:pos="720"/>
        </w:tabs>
        <w:spacing w:line="360" w:lineRule="auto"/>
        <w:ind w:left="426" w:hanging="426"/>
        <w:jc w:val="both"/>
        <w:rPr>
          <w:rFonts w:asciiTheme="minorHAnsi" w:hAnsiTheme="minorHAnsi" w:cstheme="minorHAnsi"/>
        </w:rPr>
      </w:pPr>
      <w:r w:rsidRPr="00FA70F0">
        <w:rPr>
          <w:rFonts w:asciiTheme="minorHAnsi" w:hAnsiTheme="minorHAnsi" w:cstheme="minorHAnsi"/>
        </w:rPr>
        <w:t>Umowa wchodzi w życie z dniem zawarcia.</w:t>
      </w:r>
    </w:p>
    <w:p w14:paraId="5EF52DF8" w14:textId="2E885CA3" w:rsidR="00FA70F0" w:rsidRPr="00FA70F0" w:rsidRDefault="00FA70F0" w:rsidP="00EF1535">
      <w:pPr>
        <w:numPr>
          <w:ilvl w:val="0"/>
          <w:numId w:val="3"/>
        </w:numPr>
        <w:spacing w:before="120" w:line="264" w:lineRule="auto"/>
        <w:ind w:left="426" w:hanging="426"/>
        <w:contextualSpacing/>
        <w:jc w:val="both"/>
        <w:rPr>
          <w:rFonts w:asciiTheme="minorHAnsi" w:hAnsiTheme="minorHAnsi" w:cstheme="minorHAnsi"/>
        </w:rPr>
      </w:pPr>
      <w:r w:rsidRPr="00EF1535">
        <w:rPr>
          <w:rFonts w:asciiTheme="minorHAnsi" w:hAnsiTheme="minorHAnsi" w:cstheme="minorHAnsi"/>
        </w:rPr>
        <w:t>W przypadku rozbieżności powstałych w zapisach Regulaminu świadczenia usług oraz niniejszej Umowy zastosowanie będą miały postanowienia Umowy.</w:t>
      </w:r>
    </w:p>
    <w:p w14:paraId="08BD1DE9" w14:textId="77777777" w:rsidR="00D222F7" w:rsidRPr="00FA70F0" w:rsidRDefault="00D222F7" w:rsidP="00D222F7">
      <w:pPr>
        <w:numPr>
          <w:ilvl w:val="0"/>
          <w:numId w:val="3"/>
        </w:numPr>
        <w:tabs>
          <w:tab w:val="clear" w:pos="720"/>
          <w:tab w:val="num" w:pos="426"/>
        </w:tabs>
        <w:spacing w:line="360" w:lineRule="auto"/>
        <w:ind w:hanging="720"/>
        <w:jc w:val="both"/>
        <w:rPr>
          <w:rFonts w:asciiTheme="minorHAnsi" w:hAnsiTheme="minorHAnsi" w:cstheme="minorHAnsi"/>
        </w:rPr>
      </w:pPr>
      <w:r w:rsidRPr="00FA70F0">
        <w:rPr>
          <w:rFonts w:asciiTheme="minorHAnsi" w:hAnsiTheme="minorHAnsi" w:cstheme="minorHAnsi"/>
        </w:rPr>
        <w:t>Strony ustanawiają adresy do korespondencji:</w:t>
      </w:r>
    </w:p>
    <w:p w14:paraId="5A31295E" w14:textId="3CAEF9B2" w:rsidR="00D222F7" w:rsidRPr="00FA70F0" w:rsidRDefault="00D222F7" w:rsidP="00EF1535">
      <w:pPr>
        <w:spacing w:line="360" w:lineRule="auto"/>
        <w:ind w:left="426"/>
        <w:jc w:val="both"/>
        <w:rPr>
          <w:rFonts w:asciiTheme="minorHAnsi" w:hAnsiTheme="minorHAnsi" w:cstheme="minorHAnsi"/>
        </w:rPr>
      </w:pPr>
      <w:r w:rsidRPr="00FA70F0">
        <w:rPr>
          <w:rFonts w:asciiTheme="minorHAnsi" w:hAnsiTheme="minorHAnsi" w:cstheme="minorHAnsi"/>
        </w:rPr>
        <w:t>adres e-mail Zamawiającego: ……………………………………….</w:t>
      </w:r>
    </w:p>
    <w:p w14:paraId="1E522F23" w14:textId="0243D5AF" w:rsidR="00D222F7" w:rsidRPr="00FA70F0" w:rsidRDefault="00D222F7" w:rsidP="00EF1535">
      <w:pPr>
        <w:spacing w:line="360" w:lineRule="auto"/>
        <w:ind w:left="426"/>
        <w:jc w:val="both"/>
        <w:rPr>
          <w:rFonts w:asciiTheme="minorHAnsi" w:hAnsiTheme="minorHAnsi" w:cstheme="minorHAnsi"/>
        </w:rPr>
      </w:pPr>
      <w:r w:rsidRPr="00FA70F0">
        <w:rPr>
          <w:rFonts w:asciiTheme="minorHAnsi" w:hAnsiTheme="minorHAnsi" w:cstheme="minorHAnsi"/>
        </w:rPr>
        <w:t>adres e-mail Wykonawcy ……………………………………….</w:t>
      </w:r>
    </w:p>
    <w:p w14:paraId="40EA9780" w14:textId="77777777" w:rsidR="00A565CA" w:rsidRPr="00FA70F0" w:rsidRDefault="00A565CA" w:rsidP="00C168A6">
      <w:pPr>
        <w:pStyle w:val="Tekstpodstawowy"/>
        <w:numPr>
          <w:ilvl w:val="0"/>
          <w:numId w:val="3"/>
        </w:numPr>
        <w:tabs>
          <w:tab w:val="clear" w:pos="720"/>
          <w:tab w:val="num" w:pos="426"/>
        </w:tabs>
        <w:spacing w:after="0" w:line="360" w:lineRule="auto"/>
        <w:ind w:left="426" w:hanging="426"/>
        <w:jc w:val="both"/>
        <w:rPr>
          <w:rFonts w:asciiTheme="minorHAnsi" w:hAnsiTheme="minorHAnsi" w:cstheme="minorHAnsi"/>
        </w:rPr>
      </w:pPr>
      <w:r w:rsidRPr="00FA70F0">
        <w:rPr>
          <w:rFonts w:asciiTheme="minorHAnsi" w:hAnsiTheme="minorHAnsi" w:cstheme="minorHAnsi"/>
        </w:rPr>
        <w:t xml:space="preserve">Wszelkie spory na gruncie realizacji Umowy rozstrzygane będą przez sąd powszechny właściwy dla siedziby Zamawiającego. </w:t>
      </w:r>
    </w:p>
    <w:p w14:paraId="7FEB9AF6" w14:textId="31766AF2" w:rsidR="00A565CA" w:rsidRPr="00FA70F0" w:rsidRDefault="00A565CA" w:rsidP="00C168A6">
      <w:pPr>
        <w:numPr>
          <w:ilvl w:val="0"/>
          <w:numId w:val="3"/>
        </w:numPr>
        <w:tabs>
          <w:tab w:val="clear" w:pos="720"/>
          <w:tab w:val="num" w:pos="284"/>
        </w:tabs>
        <w:spacing w:line="360" w:lineRule="auto"/>
        <w:ind w:left="284" w:hanging="284"/>
        <w:jc w:val="both"/>
        <w:rPr>
          <w:rFonts w:asciiTheme="minorHAnsi" w:hAnsiTheme="minorHAnsi" w:cstheme="minorHAnsi"/>
        </w:rPr>
      </w:pPr>
      <w:r w:rsidRPr="00FA70F0">
        <w:rPr>
          <w:rFonts w:asciiTheme="minorHAnsi" w:hAnsiTheme="minorHAnsi" w:cstheme="minorHAnsi"/>
        </w:rPr>
        <w:t xml:space="preserve">Umowę sporządzono w </w:t>
      </w:r>
      <w:r w:rsidR="00D222F7" w:rsidRPr="00FA70F0">
        <w:rPr>
          <w:rFonts w:asciiTheme="minorHAnsi" w:hAnsiTheme="minorHAnsi" w:cstheme="minorHAnsi"/>
        </w:rPr>
        <w:t xml:space="preserve">trzech </w:t>
      </w:r>
      <w:r w:rsidRPr="00FA70F0">
        <w:rPr>
          <w:rFonts w:asciiTheme="minorHAnsi" w:hAnsiTheme="minorHAnsi" w:cstheme="minorHAnsi"/>
        </w:rPr>
        <w:t xml:space="preserve">jednobrzmiących egzemplarzach, w tym </w:t>
      </w:r>
      <w:r w:rsidR="00D222F7" w:rsidRPr="00FA70F0">
        <w:rPr>
          <w:rFonts w:asciiTheme="minorHAnsi" w:hAnsiTheme="minorHAnsi" w:cstheme="minorHAnsi"/>
        </w:rPr>
        <w:t xml:space="preserve">dwa </w:t>
      </w:r>
      <w:r w:rsidRPr="00FA70F0">
        <w:rPr>
          <w:rFonts w:asciiTheme="minorHAnsi" w:hAnsiTheme="minorHAnsi" w:cstheme="minorHAnsi"/>
        </w:rPr>
        <w:t>egzemplarze dla Zamawiającego i jeden dla Wykonawcy</w:t>
      </w:r>
    </w:p>
    <w:p w14:paraId="632245D7" w14:textId="26FEDCED" w:rsidR="00C168A6" w:rsidDel="00EF1535" w:rsidRDefault="00C168A6" w:rsidP="00C168A6">
      <w:pPr>
        <w:pStyle w:val="Tekstpodstawowy"/>
        <w:numPr>
          <w:ilvl w:val="0"/>
          <w:numId w:val="3"/>
        </w:numPr>
        <w:tabs>
          <w:tab w:val="clear" w:pos="720"/>
          <w:tab w:val="num" w:pos="426"/>
        </w:tabs>
        <w:spacing w:after="0" w:line="360" w:lineRule="auto"/>
        <w:ind w:hanging="720"/>
        <w:jc w:val="both"/>
        <w:rPr>
          <w:del w:id="3" w:author="Agnieszka Wanic" w:date="2024-01-18T07:55:00Z"/>
          <w:rFonts w:ascii="Calibri" w:hAnsi="Calibri" w:cs="Calibri"/>
        </w:rPr>
      </w:pPr>
      <w:r w:rsidRPr="00320C18">
        <w:rPr>
          <w:rFonts w:ascii="Calibri" w:hAnsi="Calibri" w:cs="Calibri"/>
        </w:rPr>
        <w:t xml:space="preserve">Integralną część Umowy stanowią </w:t>
      </w:r>
      <w:del w:id="4" w:author="Agnieszka Wanic" w:date="2024-01-18T07:56:00Z">
        <w:r w:rsidRPr="00320C18" w:rsidDel="00EF1535">
          <w:rPr>
            <w:rFonts w:ascii="Calibri" w:hAnsi="Calibri" w:cs="Calibri"/>
          </w:rPr>
          <w:delText>załączniki:</w:delText>
        </w:r>
      </w:del>
    </w:p>
    <w:p w14:paraId="60B668A4" w14:textId="77777777" w:rsidR="00EF1535" w:rsidRDefault="00C168A6" w:rsidP="00EF1535">
      <w:pPr>
        <w:pStyle w:val="Tekstpodstawowy"/>
        <w:numPr>
          <w:ilvl w:val="0"/>
          <w:numId w:val="3"/>
        </w:numPr>
        <w:tabs>
          <w:tab w:val="clear" w:pos="720"/>
          <w:tab w:val="num" w:pos="426"/>
        </w:tabs>
        <w:spacing w:after="0" w:line="360" w:lineRule="auto"/>
        <w:ind w:hanging="720"/>
        <w:jc w:val="both"/>
        <w:rPr>
          <w:rFonts w:ascii="Calibri" w:hAnsi="Calibri" w:cs="Calibri"/>
        </w:rPr>
      </w:pPr>
      <w:del w:id="5" w:author="Agnieszka Wanic" w:date="2024-01-18T07:56:00Z">
        <w:r w:rsidRPr="00EF1535" w:rsidDel="00EF1535">
          <w:rPr>
            <w:rFonts w:ascii="Calibri" w:hAnsi="Calibri" w:cs="Calibri"/>
          </w:rPr>
          <w:delText>Załącznik</w:delText>
        </w:r>
      </w:del>
      <w:ins w:id="6" w:author="Agnieszka Wanic" w:date="2024-01-18T07:56:00Z">
        <w:r w:rsidR="00EF1535" w:rsidRPr="00320C18">
          <w:rPr>
            <w:rFonts w:ascii="Calibri" w:hAnsi="Calibri" w:cs="Calibri"/>
          </w:rPr>
          <w:t>załączniki:</w:t>
        </w:r>
        <w:r w:rsidR="00EF1535" w:rsidRPr="00EF1535">
          <w:rPr>
            <w:rFonts w:ascii="Calibri" w:hAnsi="Calibri" w:cs="Calibri"/>
          </w:rPr>
          <w:t xml:space="preserve"> </w:t>
        </w:r>
      </w:ins>
    </w:p>
    <w:p w14:paraId="1771C79F" w14:textId="77777777" w:rsidR="00EF1535" w:rsidRPr="00EF1535" w:rsidRDefault="00EF1535" w:rsidP="00EF1535">
      <w:pPr>
        <w:pStyle w:val="Akapitzlist"/>
        <w:numPr>
          <w:ilvl w:val="0"/>
          <w:numId w:val="46"/>
        </w:numPr>
        <w:spacing w:line="360" w:lineRule="auto"/>
        <w:jc w:val="both"/>
        <w:rPr>
          <w:rFonts w:cs="Calibri"/>
          <w:vanish/>
          <w:sz w:val="24"/>
          <w:szCs w:val="24"/>
        </w:rPr>
      </w:pPr>
    </w:p>
    <w:p w14:paraId="478ADE77" w14:textId="77777777" w:rsidR="00EF1535" w:rsidRPr="00EF1535" w:rsidRDefault="00EF1535" w:rsidP="00EF1535">
      <w:pPr>
        <w:pStyle w:val="Akapitzlist"/>
        <w:numPr>
          <w:ilvl w:val="0"/>
          <w:numId w:val="46"/>
        </w:numPr>
        <w:spacing w:line="360" w:lineRule="auto"/>
        <w:jc w:val="both"/>
        <w:rPr>
          <w:rFonts w:cs="Calibri"/>
          <w:vanish/>
          <w:sz w:val="24"/>
          <w:szCs w:val="24"/>
        </w:rPr>
      </w:pPr>
    </w:p>
    <w:p w14:paraId="58AFEA1B" w14:textId="77777777" w:rsidR="00EF1535" w:rsidRPr="00EF1535" w:rsidRDefault="00EF1535" w:rsidP="00EF1535">
      <w:pPr>
        <w:pStyle w:val="Akapitzlist"/>
        <w:numPr>
          <w:ilvl w:val="0"/>
          <w:numId w:val="46"/>
        </w:numPr>
        <w:spacing w:line="360" w:lineRule="auto"/>
        <w:jc w:val="both"/>
        <w:rPr>
          <w:rFonts w:cs="Calibri"/>
          <w:vanish/>
          <w:sz w:val="24"/>
          <w:szCs w:val="24"/>
        </w:rPr>
      </w:pPr>
    </w:p>
    <w:p w14:paraId="0E40CDC7" w14:textId="77777777" w:rsidR="00EF1535" w:rsidRPr="00EF1535" w:rsidRDefault="00EF1535" w:rsidP="00EF1535">
      <w:pPr>
        <w:pStyle w:val="Akapitzlist"/>
        <w:numPr>
          <w:ilvl w:val="0"/>
          <w:numId w:val="46"/>
        </w:numPr>
        <w:spacing w:line="360" w:lineRule="auto"/>
        <w:jc w:val="both"/>
        <w:rPr>
          <w:rFonts w:cs="Calibri"/>
          <w:vanish/>
          <w:sz w:val="24"/>
          <w:szCs w:val="24"/>
        </w:rPr>
      </w:pPr>
    </w:p>
    <w:p w14:paraId="4352ABB9" w14:textId="77777777" w:rsidR="00EF1535" w:rsidRPr="00EF1535" w:rsidRDefault="00EF1535" w:rsidP="00EF1535">
      <w:pPr>
        <w:pStyle w:val="Akapitzlist"/>
        <w:numPr>
          <w:ilvl w:val="0"/>
          <w:numId w:val="46"/>
        </w:numPr>
        <w:spacing w:line="360" w:lineRule="auto"/>
        <w:jc w:val="both"/>
        <w:rPr>
          <w:rFonts w:cs="Calibri"/>
          <w:vanish/>
          <w:sz w:val="24"/>
          <w:szCs w:val="24"/>
        </w:rPr>
      </w:pPr>
    </w:p>
    <w:p w14:paraId="77E206BC" w14:textId="77777777" w:rsidR="00EF1535" w:rsidRPr="00EF1535" w:rsidRDefault="00EF1535" w:rsidP="00EF1535">
      <w:pPr>
        <w:pStyle w:val="Akapitzlist"/>
        <w:numPr>
          <w:ilvl w:val="0"/>
          <w:numId w:val="46"/>
        </w:numPr>
        <w:spacing w:line="360" w:lineRule="auto"/>
        <w:jc w:val="both"/>
        <w:rPr>
          <w:rFonts w:cs="Calibri"/>
          <w:vanish/>
          <w:sz w:val="24"/>
          <w:szCs w:val="24"/>
        </w:rPr>
      </w:pPr>
    </w:p>
    <w:p w14:paraId="0E0337F1" w14:textId="77777777" w:rsidR="00EF1535" w:rsidRPr="00EF1535" w:rsidRDefault="00EF1535" w:rsidP="00EF1535">
      <w:pPr>
        <w:pStyle w:val="Akapitzlist"/>
        <w:numPr>
          <w:ilvl w:val="0"/>
          <w:numId w:val="46"/>
        </w:numPr>
        <w:spacing w:line="360" w:lineRule="auto"/>
        <w:jc w:val="both"/>
        <w:rPr>
          <w:rFonts w:cs="Calibri"/>
          <w:vanish/>
          <w:sz w:val="24"/>
          <w:szCs w:val="24"/>
        </w:rPr>
      </w:pPr>
    </w:p>
    <w:p w14:paraId="57D9C4DB" w14:textId="35295734" w:rsidR="00EF1535" w:rsidRPr="00EF1535" w:rsidRDefault="00EF1535" w:rsidP="00EF1535">
      <w:pPr>
        <w:pStyle w:val="Tekstpodstawowy"/>
        <w:numPr>
          <w:ilvl w:val="1"/>
          <w:numId w:val="46"/>
        </w:numPr>
        <w:spacing w:after="0" w:line="360" w:lineRule="auto"/>
        <w:jc w:val="both"/>
        <w:rPr>
          <w:rFonts w:ascii="Calibri" w:hAnsi="Calibri" w:cs="Calibri"/>
        </w:rPr>
      </w:pPr>
      <w:ins w:id="7" w:author="Agnieszka Wanic" w:date="2024-01-18T07:56:00Z">
        <w:r w:rsidRPr="00EF1535">
          <w:rPr>
            <w:rFonts w:ascii="Calibri" w:hAnsi="Calibri" w:cs="Calibri"/>
          </w:rPr>
          <w:t>Załącznik</w:t>
        </w:r>
      </w:ins>
      <w:r w:rsidR="00C168A6" w:rsidRPr="00EF1535">
        <w:rPr>
          <w:rFonts w:ascii="Calibri" w:hAnsi="Calibri" w:cs="Calibri"/>
        </w:rPr>
        <w:t xml:space="preserve"> nr 1 – Opis potrzeb Zamawiającego;</w:t>
      </w:r>
    </w:p>
    <w:p w14:paraId="686A79C7" w14:textId="77777777" w:rsidR="00EF1535" w:rsidRDefault="00C168A6" w:rsidP="00EF1535">
      <w:pPr>
        <w:pStyle w:val="Tekstpodstawowy"/>
        <w:numPr>
          <w:ilvl w:val="1"/>
          <w:numId w:val="46"/>
        </w:numPr>
        <w:spacing w:after="0" w:line="360" w:lineRule="auto"/>
        <w:jc w:val="both"/>
        <w:rPr>
          <w:rFonts w:ascii="Calibri" w:hAnsi="Calibri" w:cs="Calibri"/>
        </w:rPr>
      </w:pPr>
      <w:r w:rsidRPr="00C168A6">
        <w:rPr>
          <w:rFonts w:ascii="Calibri" w:hAnsi="Calibri" w:cs="Calibri"/>
        </w:rPr>
        <w:t>Załącznik nr 2 –</w:t>
      </w:r>
      <w:ins w:id="8" w:author="Agnieszka Wanic [2]" w:date="2024-01-10T18:00:00Z">
        <w:r w:rsidR="00FA70F0">
          <w:rPr>
            <w:rFonts w:ascii="Calibri" w:hAnsi="Calibri" w:cs="Calibri"/>
          </w:rPr>
          <w:t xml:space="preserve"> </w:t>
        </w:r>
      </w:ins>
      <w:r w:rsidRPr="00C168A6">
        <w:rPr>
          <w:rFonts w:ascii="Calibri" w:hAnsi="Calibri" w:cs="Calibri"/>
        </w:rPr>
        <w:t>Regulamin świadczenia Usług;</w:t>
      </w:r>
    </w:p>
    <w:p w14:paraId="0E185FCB" w14:textId="0985D138" w:rsidR="00C168A6" w:rsidRPr="00C168A6" w:rsidRDefault="00C168A6" w:rsidP="00EF1535">
      <w:pPr>
        <w:pStyle w:val="Tekstpodstawowy"/>
        <w:numPr>
          <w:ilvl w:val="1"/>
          <w:numId w:val="46"/>
        </w:numPr>
        <w:spacing w:after="0" w:line="360" w:lineRule="auto"/>
        <w:jc w:val="both"/>
        <w:rPr>
          <w:rFonts w:ascii="Calibri" w:hAnsi="Calibri" w:cs="Calibri"/>
        </w:rPr>
      </w:pPr>
      <w:r w:rsidRPr="00C168A6">
        <w:rPr>
          <w:rFonts w:ascii="Calibri" w:hAnsi="Calibri" w:cs="Calibri"/>
        </w:rPr>
        <w:lastRenderedPageBreak/>
        <w:t>Załącznik nr 3 – Umowa powierzenia przetwarzania danych osobowych</w:t>
      </w:r>
      <w:r w:rsidR="00EF1535">
        <w:rPr>
          <w:rFonts w:ascii="Calibri" w:hAnsi="Calibri" w:cs="Calibri"/>
        </w:rPr>
        <w:t>.</w:t>
      </w:r>
    </w:p>
    <w:tbl>
      <w:tblPr>
        <w:tblW w:w="0" w:type="auto"/>
        <w:jc w:val="center"/>
        <w:tblLook w:val="04A0" w:firstRow="1" w:lastRow="0" w:firstColumn="1" w:lastColumn="0" w:noHBand="0" w:noVBand="1"/>
      </w:tblPr>
      <w:tblGrid>
        <w:gridCol w:w="4532"/>
        <w:gridCol w:w="4540"/>
      </w:tblGrid>
      <w:tr w:rsidR="00D56A6C" w:rsidRPr="00FA70F0" w14:paraId="2A67AFA3" w14:textId="77777777" w:rsidTr="00C168A6">
        <w:trPr>
          <w:jc w:val="center"/>
        </w:trPr>
        <w:tc>
          <w:tcPr>
            <w:tcW w:w="4532" w:type="dxa"/>
          </w:tcPr>
          <w:p w14:paraId="4B62393D" w14:textId="12928491" w:rsidR="00D56A6C" w:rsidRPr="00FA70F0" w:rsidRDefault="00D56A6C" w:rsidP="00A565CA">
            <w:pPr>
              <w:spacing w:line="360" w:lineRule="auto"/>
              <w:rPr>
                <w:rFonts w:asciiTheme="minorHAnsi" w:hAnsiTheme="minorHAnsi" w:cstheme="minorHAnsi"/>
                <w:bCs/>
                <w:rPrChange w:id="9" w:author="Agnieszka Wanic [2]" w:date="2024-01-10T18:00:00Z">
                  <w:rPr>
                    <w:rFonts w:asciiTheme="minorHAnsi" w:hAnsiTheme="minorHAnsi" w:cstheme="minorHAnsi"/>
                    <w:b/>
                    <w:bCs/>
                  </w:rPr>
                </w:rPrChange>
              </w:rPr>
            </w:pPr>
          </w:p>
          <w:p w14:paraId="123AA4D7" w14:textId="77777777" w:rsidR="00D56A6C" w:rsidRPr="00FA70F0" w:rsidRDefault="00F8526C" w:rsidP="00C168A6">
            <w:pPr>
              <w:spacing w:line="360" w:lineRule="auto"/>
              <w:jc w:val="center"/>
              <w:rPr>
                <w:rFonts w:asciiTheme="minorHAnsi" w:hAnsiTheme="minorHAnsi" w:cstheme="minorHAnsi"/>
                <w:bCs/>
                <w:rPrChange w:id="10" w:author="Agnieszka Wanic [2]" w:date="2024-01-10T18:00:00Z">
                  <w:rPr>
                    <w:rFonts w:asciiTheme="minorHAnsi" w:hAnsiTheme="minorHAnsi" w:cstheme="minorHAnsi"/>
                    <w:b/>
                    <w:bCs/>
                  </w:rPr>
                </w:rPrChange>
              </w:rPr>
            </w:pPr>
            <w:r w:rsidRPr="00FA70F0">
              <w:rPr>
                <w:rFonts w:asciiTheme="minorHAnsi" w:hAnsiTheme="minorHAnsi" w:cstheme="minorHAnsi"/>
                <w:bCs/>
                <w:rPrChange w:id="11" w:author="Agnieszka Wanic [2]" w:date="2024-01-10T18:00:00Z">
                  <w:rPr>
                    <w:rFonts w:asciiTheme="minorHAnsi" w:hAnsiTheme="minorHAnsi" w:cstheme="minorHAnsi"/>
                    <w:b/>
                    <w:bCs/>
                  </w:rPr>
                </w:rPrChange>
              </w:rPr>
              <w:t>…….</w:t>
            </w:r>
            <w:r w:rsidR="00D56A6C" w:rsidRPr="00FA70F0">
              <w:rPr>
                <w:rFonts w:asciiTheme="minorHAnsi" w:hAnsiTheme="minorHAnsi" w:cstheme="minorHAnsi"/>
                <w:bCs/>
                <w:rPrChange w:id="12" w:author="Agnieszka Wanic [2]" w:date="2024-01-10T18:00:00Z">
                  <w:rPr>
                    <w:rFonts w:asciiTheme="minorHAnsi" w:hAnsiTheme="minorHAnsi" w:cstheme="minorHAnsi"/>
                    <w:b/>
                    <w:bCs/>
                  </w:rPr>
                </w:rPrChange>
              </w:rPr>
              <w:t>…………………………….</w:t>
            </w:r>
          </w:p>
          <w:p w14:paraId="6ED2911D" w14:textId="2155CFE4" w:rsidR="00D56A6C" w:rsidRPr="00FA70F0" w:rsidRDefault="00507C4E" w:rsidP="00C168A6">
            <w:pPr>
              <w:spacing w:line="360" w:lineRule="auto"/>
              <w:jc w:val="center"/>
              <w:rPr>
                <w:rFonts w:asciiTheme="minorHAnsi" w:hAnsiTheme="minorHAnsi" w:cstheme="minorHAnsi"/>
                <w:bCs/>
                <w:rPrChange w:id="13" w:author="Agnieszka Wanic [2]" w:date="2024-01-10T18:00:00Z">
                  <w:rPr>
                    <w:rFonts w:asciiTheme="minorHAnsi" w:hAnsiTheme="minorHAnsi" w:cstheme="minorHAnsi"/>
                    <w:b/>
                    <w:bCs/>
                  </w:rPr>
                </w:rPrChange>
              </w:rPr>
            </w:pPr>
            <w:r w:rsidRPr="00FA70F0">
              <w:rPr>
                <w:rFonts w:asciiTheme="minorHAnsi" w:hAnsiTheme="minorHAnsi" w:cstheme="minorHAnsi"/>
                <w:bCs/>
                <w:rPrChange w:id="14" w:author="Agnieszka Wanic [2]" w:date="2024-01-10T18:00:00Z">
                  <w:rPr>
                    <w:rFonts w:asciiTheme="minorHAnsi" w:hAnsiTheme="minorHAnsi" w:cstheme="minorHAnsi"/>
                    <w:b/>
                    <w:bCs/>
                  </w:rPr>
                </w:rPrChange>
              </w:rPr>
              <w:t>ZAMAWIAJĄCY</w:t>
            </w:r>
          </w:p>
          <w:p w14:paraId="1F15EA8A" w14:textId="77777777" w:rsidR="00D56A6C" w:rsidRPr="00FA70F0" w:rsidRDefault="00D56A6C" w:rsidP="00A565CA">
            <w:pPr>
              <w:spacing w:line="360" w:lineRule="auto"/>
              <w:jc w:val="both"/>
              <w:rPr>
                <w:rFonts w:asciiTheme="minorHAnsi" w:hAnsiTheme="minorHAnsi" w:cstheme="minorHAnsi"/>
                <w:bCs/>
                <w:rPrChange w:id="15" w:author="Agnieszka Wanic [2]" w:date="2024-01-10T18:00:00Z">
                  <w:rPr>
                    <w:rFonts w:asciiTheme="minorHAnsi" w:hAnsiTheme="minorHAnsi" w:cstheme="minorHAnsi"/>
                    <w:b/>
                    <w:bCs/>
                  </w:rPr>
                </w:rPrChange>
              </w:rPr>
            </w:pPr>
          </w:p>
        </w:tc>
        <w:tc>
          <w:tcPr>
            <w:tcW w:w="4540" w:type="dxa"/>
          </w:tcPr>
          <w:p w14:paraId="1B8670F6" w14:textId="77777777" w:rsidR="00D56A6C" w:rsidRPr="00FA70F0" w:rsidRDefault="00D56A6C" w:rsidP="00C168A6">
            <w:pPr>
              <w:spacing w:line="360" w:lineRule="auto"/>
              <w:rPr>
                <w:rFonts w:asciiTheme="minorHAnsi" w:hAnsiTheme="minorHAnsi" w:cstheme="minorHAnsi"/>
                <w:bCs/>
                <w:rPrChange w:id="16" w:author="Agnieszka Wanic [2]" w:date="2024-01-10T18:00:00Z">
                  <w:rPr>
                    <w:rFonts w:asciiTheme="minorHAnsi" w:hAnsiTheme="minorHAnsi" w:cstheme="minorHAnsi"/>
                    <w:b/>
                    <w:bCs/>
                  </w:rPr>
                </w:rPrChange>
              </w:rPr>
            </w:pPr>
          </w:p>
          <w:p w14:paraId="0FA846B1" w14:textId="77777777" w:rsidR="00D56A6C" w:rsidRPr="00FA70F0" w:rsidRDefault="00D56A6C" w:rsidP="00A565CA">
            <w:pPr>
              <w:spacing w:line="360" w:lineRule="auto"/>
              <w:jc w:val="center"/>
              <w:rPr>
                <w:rFonts w:asciiTheme="minorHAnsi" w:hAnsiTheme="minorHAnsi" w:cstheme="minorHAnsi"/>
                <w:bCs/>
                <w:rPrChange w:id="17" w:author="Agnieszka Wanic [2]" w:date="2024-01-10T18:00:00Z">
                  <w:rPr>
                    <w:rFonts w:asciiTheme="minorHAnsi" w:hAnsiTheme="minorHAnsi" w:cstheme="minorHAnsi"/>
                    <w:b/>
                    <w:bCs/>
                  </w:rPr>
                </w:rPrChange>
              </w:rPr>
            </w:pPr>
            <w:r w:rsidRPr="00FA70F0">
              <w:rPr>
                <w:rFonts w:asciiTheme="minorHAnsi" w:hAnsiTheme="minorHAnsi" w:cstheme="minorHAnsi"/>
                <w:bCs/>
                <w:rPrChange w:id="18" w:author="Agnieszka Wanic [2]" w:date="2024-01-10T18:00:00Z">
                  <w:rPr>
                    <w:rFonts w:asciiTheme="minorHAnsi" w:hAnsiTheme="minorHAnsi" w:cstheme="minorHAnsi"/>
                    <w:b/>
                    <w:bCs/>
                  </w:rPr>
                </w:rPrChange>
              </w:rPr>
              <w:t>…………………………………….</w:t>
            </w:r>
          </w:p>
          <w:p w14:paraId="45ACA60E" w14:textId="0DE37E31" w:rsidR="00D56A6C" w:rsidRPr="00FA70F0" w:rsidRDefault="00507C4E" w:rsidP="00A565CA">
            <w:pPr>
              <w:spacing w:line="360" w:lineRule="auto"/>
              <w:jc w:val="center"/>
              <w:rPr>
                <w:rFonts w:asciiTheme="minorHAnsi" w:hAnsiTheme="minorHAnsi" w:cstheme="minorHAnsi"/>
                <w:bCs/>
                <w:rPrChange w:id="19" w:author="Agnieszka Wanic [2]" w:date="2024-01-10T18:00:00Z">
                  <w:rPr>
                    <w:rFonts w:asciiTheme="minorHAnsi" w:hAnsiTheme="minorHAnsi" w:cstheme="minorHAnsi"/>
                    <w:b/>
                    <w:bCs/>
                  </w:rPr>
                </w:rPrChange>
              </w:rPr>
            </w:pPr>
            <w:r w:rsidRPr="00FA70F0">
              <w:rPr>
                <w:rFonts w:asciiTheme="minorHAnsi" w:hAnsiTheme="minorHAnsi" w:cstheme="minorHAnsi"/>
                <w:bCs/>
                <w:rPrChange w:id="20" w:author="Agnieszka Wanic [2]" w:date="2024-01-10T18:00:00Z">
                  <w:rPr>
                    <w:rFonts w:asciiTheme="minorHAnsi" w:hAnsiTheme="minorHAnsi" w:cstheme="minorHAnsi"/>
                    <w:b/>
                    <w:bCs/>
                  </w:rPr>
                </w:rPrChange>
              </w:rPr>
              <w:t>WYKONAWCA</w:t>
            </w:r>
          </w:p>
          <w:p w14:paraId="0B6B31F1" w14:textId="77777777" w:rsidR="00D56A6C" w:rsidRPr="00FA70F0" w:rsidRDefault="00D56A6C" w:rsidP="00A565CA">
            <w:pPr>
              <w:spacing w:line="360" w:lineRule="auto"/>
              <w:jc w:val="both"/>
              <w:rPr>
                <w:rFonts w:asciiTheme="minorHAnsi" w:hAnsiTheme="minorHAnsi" w:cstheme="minorHAnsi"/>
                <w:bCs/>
                <w:rPrChange w:id="21" w:author="Agnieszka Wanic [2]" w:date="2024-01-10T18:00:00Z">
                  <w:rPr>
                    <w:rFonts w:asciiTheme="minorHAnsi" w:hAnsiTheme="minorHAnsi" w:cstheme="minorHAnsi"/>
                    <w:b/>
                    <w:bCs/>
                  </w:rPr>
                </w:rPrChange>
              </w:rPr>
            </w:pPr>
          </w:p>
        </w:tc>
      </w:tr>
    </w:tbl>
    <w:p w14:paraId="66C9C5D2" w14:textId="77777777" w:rsidR="00E32232" w:rsidRPr="00A565CA" w:rsidRDefault="00E32232" w:rsidP="00A565CA">
      <w:pPr>
        <w:spacing w:line="360" w:lineRule="auto"/>
        <w:jc w:val="both"/>
        <w:rPr>
          <w:rFonts w:asciiTheme="minorHAnsi" w:hAnsiTheme="minorHAnsi" w:cstheme="minorHAnsi"/>
        </w:rPr>
      </w:pPr>
    </w:p>
    <w:sectPr w:rsidR="00E32232" w:rsidRPr="00A565CA" w:rsidSect="005E5653">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BB1B2" w14:textId="77777777" w:rsidR="00A83963" w:rsidRDefault="00A83963">
      <w:r>
        <w:separator/>
      </w:r>
    </w:p>
  </w:endnote>
  <w:endnote w:type="continuationSeparator" w:id="0">
    <w:p w14:paraId="4C0787FD" w14:textId="77777777" w:rsidR="00A83963" w:rsidRDefault="00A83963">
      <w:r>
        <w:continuationSeparator/>
      </w:r>
    </w:p>
  </w:endnote>
  <w:endnote w:type="continuationNotice" w:id="1">
    <w:p w14:paraId="023F8979" w14:textId="77777777" w:rsidR="00A83963" w:rsidRDefault="00A839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6FFAC" w14:textId="77777777" w:rsidR="00736377" w:rsidRPr="00D76B10" w:rsidRDefault="00736377" w:rsidP="00BD2A77">
    <w:pPr>
      <w:pStyle w:val="Stopka"/>
      <w:framePr w:wrap="around" w:vAnchor="text" w:hAnchor="margin" w:xAlign="right" w:y="1"/>
      <w:rPr>
        <w:rStyle w:val="Numerstrony"/>
        <w:rFonts w:ascii="Verdana" w:hAnsi="Verdana"/>
        <w:sz w:val="20"/>
        <w:szCs w:val="20"/>
      </w:rPr>
    </w:pPr>
    <w:r w:rsidRPr="00D76B10">
      <w:rPr>
        <w:rStyle w:val="Numerstrony"/>
        <w:rFonts w:ascii="Verdana" w:hAnsi="Verdana"/>
        <w:sz w:val="20"/>
        <w:szCs w:val="20"/>
      </w:rPr>
      <w:fldChar w:fldCharType="begin"/>
    </w:r>
    <w:r w:rsidRPr="00D76B10">
      <w:rPr>
        <w:rStyle w:val="Numerstrony"/>
        <w:rFonts w:ascii="Verdana" w:hAnsi="Verdana"/>
        <w:sz w:val="20"/>
        <w:szCs w:val="20"/>
      </w:rPr>
      <w:instrText xml:space="preserve">PAGE  </w:instrText>
    </w:r>
    <w:r w:rsidRPr="00D76B10">
      <w:rPr>
        <w:rStyle w:val="Numerstrony"/>
        <w:rFonts w:ascii="Verdana" w:hAnsi="Verdana"/>
        <w:sz w:val="20"/>
        <w:szCs w:val="20"/>
      </w:rPr>
      <w:fldChar w:fldCharType="end"/>
    </w:r>
  </w:p>
  <w:p w14:paraId="387B6963" w14:textId="77777777" w:rsidR="00736377" w:rsidRPr="00D76B10" w:rsidRDefault="00736377" w:rsidP="00D76B10">
    <w:pPr>
      <w:pStyle w:val="Stopka"/>
      <w:ind w:right="360"/>
      <w:rPr>
        <w:rFonts w:ascii="Verdana" w:hAnsi="Verdan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7D07F" w14:textId="6A40C10D" w:rsidR="00736377" w:rsidRPr="0041234B" w:rsidRDefault="00736377" w:rsidP="00BD2A77">
    <w:pPr>
      <w:pStyle w:val="Stopka"/>
      <w:framePr w:wrap="around" w:vAnchor="text" w:hAnchor="margin" w:xAlign="right" w:y="1"/>
      <w:rPr>
        <w:rStyle w:val="Numerstrony"/>
        <w:rFonts w:ascii="Arial" w:hAnsi="Arial" w:cs="Arial"/>
        <w:sz w:val="20"/>
        <w:szCs w:val="20"/>
      </w:rPr>
    </w:pPr>
    <w:r w:rsidRPr="0041234B">
      <w:rPr>
        <w:rStyle w:val="Numerstrony"/>
        <w:rFonts w:ascii="Arial" w:hAnsi="Arial" w:cs="Arial"/>
        <w:sz w:val="20"/>
        <w:szCs w:val="20"/>
      </w:rPr>
      <w:fldChar w:fldCharType="begin"/>
    </w:r>
    <w:r w:rsidRPr="0041234B">
      <w:rPr>
        <w:rStyle w:val="Numerstrony"/>
        <w:rFonts w:ascii="Arial" w:hAnsi="Arial" w:cs="Arial"/>
        <w:sz w:val="20"/>
        <w:szCs w:val="20"/>
      </w:rPr>
      <w:instrText xml:space="preserve">PAGE  </w:instrText>
    </w:r>
    <w:r w:rsidRPr="0041234B">
      <w:rPr>
        <w:rStyle w:val="Numerstrony"/>
        <w:rFonts w:ascii="Arial" w:hAnsi="Arial" w:cs="Arial"/>
        <w:sz w:val="20"/>
        <w:szCs w:val="20"/>
      </w:rPr>
      <w:fldChar w:fldCharType="separate"/>
    </w:r>
    <w:r w:rsidR="00495DE1">
      <w:rPr>
        <w:rStyle w:val="Numerstrony"/>
        <w:rFonts w:ascii="Arial" w:hAnsi="Arial" w:cs="Arial"/>
        <w:noProof/>
        <w:sz w:val="20"/>
        <w:szCs w:val="20"/>
      </w:rPr>
      <w:t>4</w:t>
    </w:r>
    <w:r w:rsidRPr="0041234B">
      <w:rPr>
        <w:rStyle w:val="Numerstrony"/>
        <w:rFonts w:ascii="Arial" w:hAnsi="Arial" w:cs="Arial"/>
        <w:sz w:val="20"/>
        <w:szCs w:val="20"/>
      </w:rPr>
      <w:fldChar w:fldCharType="end"/>
    </w:r>
  </w:p>
  <w:p w14:paraId="2A068B4E" w14:textId="77777777" w:rsidR="00736377" w:rsidRDefault="00736377" w:rsidP="003208E0">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02C84" w14:textId="77777777" w:rsidR="0092652B" w:rsidRDefault="0092652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CDB51E" w14:textId="77777777" w:rsidR="00A83963" w:rsidRDefault="00A83963">
      <w:r>
        <w:separator/>
      </w:r>
    </w:p>
  </w:footnote>
  <w:footnote w:type="continuationSeparator" w:id="0">
    <w:p w14:paraId="3A4266F8" w14:textId="77777777" w:rsidR="00A83963" w:rsidRDefault="00A83963">
      <w:r>
        <w:continuationSeparator/>
      </w:r>
    </w:p>
  </w:footnote>
  <w:footnote w:type="continuationNotice" w:id="1">
    <w:p w14:paraId="44B6E116" w14:textId="77777777" w:rsidR="00A83963" w:rsidRDefault="00A8396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507A8" w14:textId="77777777" w:rsidR="0092652B" w:rsidRDefault="0092652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F6F45" w14:textId="77777777" w:rsidR="00564BEB" w:rsidRDefault="00564BE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3FE60" w14:textId="77777777" w:rsidR="0092652B" w:rsidRDefault="0092652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41CF2"/>
    <w:multiLevelType w:val="hybridMultilevel"/>
    <w:tmpl w:val="351A77A2"/>
    <w:lvl w:ilvl="0" w:tplc="DE145672">
      <w:start w:val="1"/>
      <w:numFmt w:val="decimal"/>
      <w:lvlText w:val="%1"/>
      <w:lvlJc w:val="left"/>
      <w:pPr>
        <w:ind w:left="3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D53AA49C">
      <w:start w:val="1"/>
      <w:numFmt w:val="lowerLetter"/>
      <w:lvlText w:val="%2)"/>
      <w:lvlJc w:val="left"/>
      <w:pPr>
        <w:ind w:left="71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9726286C">
      <w:start w:val="1"/>
      <w:numFmt w:val="lowerRoman"/>
      <w:lvlText w:val="%3"/>
      <w:lvlJc w:val="left"/>
      <w:pPr>
        <w:ind w:left="150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193A428C">
      <w:start w:val="1"/>
      <w:numFmt w:val="decimal"/>
      <w:lvlText w:val="%4"/>
      <w:lvlJc w:val="left"/>
      <w:pPr>
        <w:ind w:left="222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48BA7B3A">
      <w:start w:val="1"/>
      <w:numFmt w:val="lowerLetter"/>
      <w:lvlText w:val="%5"/>
      <w:lvlJc w:val="left"/>
      <w:pPr>
        <w:ind w:left="294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DDF80986">
      <w:start w:val="1"/>
      <w:numFmt w:val="lowerRoman"/>
      <w:lvlText w:val="%6"/>
      <w:lvlJc w:val="left"/>
      <w:pPr>
        <w:ind w:left="366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93885554">
      <w:start w:val="1"/>
      <w:numFmt w:val="decimal"/>
      <w:lvlText w:val="%7"/>
      <w:lvlJc w:val="left"/>
      <w:pPr>
        <w:ind w:left="438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084C91F8">
      <w:start w:val="1"/>
      <w:numFmt w:val="lowerLetter"/>
      <w:lvlText w:val="%8"/>
      <w:lvlJc w:val="left"/>
      <w:pPr>
        <w:ind w:left="510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7640EAE4">
      <w:start w:val="1"/>
      <w:numFmt w:val="lowerRoman"/>
      <w:lvlText w:val="%9"/>
      <w:lvlJc w:val="left"/>
      <w:pPr>
        <w:ind w:left="582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038F2AF2"/>
    <w:multiLevelType w:val="hybridMultilevel"/>
    <w:tmpl w:val="9DAC41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A63244D"/>
    <w:multiLevelType w:val="hybridMultilevel"/>
    <w:tmpl w:val="D52C90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AA57FE"/>
    <w:multiLevelType w:val="hybridMultilevel"/>
    <w:tmpl w:val="C48E323E"/>
    <w:lvl w:ilvl="0" w:tplc="0415000F">
      <w:start w:val="1"/>
      <w:numFmt w:val="decimal"/>
      <w:lvlText w:val="%1."/>
      <w:lvlJc w:val="left"/>
      <w:pPr>
        <w:tabs>
          <w:tab w:val="num" w:pos="720"/>
        </w:tabs>
        <w:ind w:left="720" w:hanging="360"/>
      </w:pPr>
      <w:rPr>
        <w:rFonts w:hint="default"/>
      </w:rPr>
    </w:lvl>
    <w:lvl w:ilvl="1" w:tplc="2C80A3B6">
      <w:start w:val="1"/>
      <w:numFmt w:val="bullet"/>
      <w:lvlText w:val="–"/>
      <w:lvlJc w:val="left"/>
      <w:pPr>
        <w:tabs>
          <w:tab w:val="num" w:pos="1440"/>
        </w:tabs>
        <w:ind w:left="1440" w:hanging="360"/>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1D5472D"/>
    <w:multiLevelType w:val="hybridMultilevel"/>
    <w:tmpl w:val="98CC75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717CD3"/>
    <w:multiLevelType w:val="multilevel"/>
    <w:tmpl w:val="19927D4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147453B8"/>
    <w:multiLevelType w:val="hybridMultilevel"/>
    <w:tmpl w:val="A1B077A6"/>
    <w:lvl w:ilvl="0" w:tplc="417C8248">
      <w:start w:val="1"/>
      <w:numFmt w:val="decimal"/>
      <w:lvlText w:val="%1."/>
      <w:lvlJc w:val="left"/>
      <w:pPr>
        <w:tabs>
          <w:tab w:val="num" w:pos="720"/>
        </w:tabs>
        <w:ind w:left="720" w:hanging="360"/>
      </w:pPr>
      <w:rPr>
        <w:rFonts w:hint="default"/>
        <w:sz w:val="22"/>
        <w:szCs w:val="22"/>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27A10974"/>
    <w:multiLevelType w:val="hybridMultilevel"/>
    <w:tmpl w:val="75EC83CA"/>
    <w:lvl w:ilvl="0" w:tplc="0415000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8DD5DBF"/>
    <w:multiLevelType w:val="hybridMultilevel"/>
    <w:tmpl w:val="8ECE1630"/>
    <w:lvl w:ilvl="0" w:tplc="880CD3C6">
      <w:start w:val="1"/>
      <w:numFmt w:val="decimal"/>
      <w:lvlText w:val="%1."/>
      <w:lvlJc w:val="left"/>
      <w:pPr>
        <w:tabs>
          <w:tab w:val="num" w:pos="720"/>
        </w:tabs>
        <w:ind w:left="720" w:hanging="360"/>
      </w:pPr>
      <w:rPr>
        <w:rFonts w:asciiTheme="minorHAnsi" w:eastAsia="Calibri" w:hAnsiTheme="minorHAnsi" w:cstheme="minorHAnsi"/>
        <w:color w:val="auto"/>
        <w:sz w:val="24"/>
        <w:szCs w:val="24"/>
      </w:rPr>
    </w:lvl>
    <w:lvl w:ilvl="1" w:tplc="2CB6ACD6">
      <w:start w:val="4"/>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931701D"/>
    <w:multiLevelType w:val="hybridMultilevel"/>
    <w:tmpl w:val="7A52366A"/>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09615F6"/>
    <w:multiLevelType w:val="hybridMultilevel"/>
    <w:tmpl w:val="C68EC092"/>
    <w:lvl w:ilvl="0" w:tplc="0415000F">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20B100C"/>
    <w:multiLevelType w:val="hybridMultilevel"/>
    <w:tmpl w:val="8B640818"/>
    <w:lvl w:ilvl="0" w:tplc="C68EBBAE">
      <w:start w:val="1"/>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C62264"/>
    <w:multiLevelType w:val="hybridMultilevel"/>
    <w:tmpl w:val="6A7A43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E0E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7D65504"/>
    <w:multiLevelType w:val="hybridMultilevel"/>
    <w:tmpl w:val="5FC43B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2C6055"/>
    <w:multiLevelType w:val="hybridMultilevel"/>
    <w:tmpl w:val="E5A8F9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7AC643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A90418E"/>
    <w:multiLevelType w:val="hybridMultilevel"/>
    <w:tmpl w:val="CE2857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A950908"/>
    <w:multiLevelType w:val="hybridMultilevel"/>
    <w:tmpl w:val="14F209FE"/>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F757940"/>
    <w:multiLevelType w:val="hybridMultilevel"/>
    <w:tmpl w:val="D52A32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C343B1"/>
    <w:multiLevelType w:val="hybridMultilevel"/>
    <w:tmpl w:val="B7221A5C"/>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07B51D4"/>
    <w:multiLevelType w:val="hybridMultilevel"/>
    <w:tmpl w:val="E724FF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0F9205E"/>
    <w:multiLevelType w:val="hybridMultilevel"/>
    <w:tmpl w:val="EB26BD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1524F7"/>
    <w:multiLevelType w:val="hybridMultilevel"/>
    <w:tmpl w:val="3DD2340A"/>
    <w:lvl w:ilvl="0" w:tplc="04150011">
      <w:start w:val="1"/>
      <w:numFmt w:val="decimal"/>
      <w:lvlText w:val="%1)"/>
      <w:lvlJc w:val="left"/>
      <w:pPr>
        <w:ind w:left="184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6C51D9"/>
    <w:multiLevelType w:val="hybridMultilevel"/>
    <w:tmpl w:val="43AEC456"/>
    <w:lvl w:ilvl="0" w:tplc="B8401688">
      <w:start w:val="1"/>
      <w:numFmt w:val="decimal"/>
      <w:lvlText w:val="%1."/>
      <w:lvlJc w:val="left"/>
      <w:pPr>
        <w:ind w:left="42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D3B0C0FA">
      <w:start w:val="2"/>
      <w:numFmt w:val="lowerLetter"/>
      <w:lvlText w:val="%2)"/>
      <w:lvlJc w:val="left"/>
      <w:pPr>
        <w:ind w:left="8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BF3E28D4">
      <w:start w:val="1"/>
      <w:numFmt w:val="lowerRoman"/>
      <w:lvlText w:val="%3"/>
      <w:lvlJc w:val="left"/>
      <w:pPr>
        <w:ind w:left="150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B28E8224">
      <w:start w:val="1"/>
      <w:numFmt w:val="decimal"/>
      <w:lvlText w:val="%4"/>
      <w:lvlJc w:val="left"/>
      <w:pPr>
        <w:ind w:left="222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4524E748">
      <w:start w:val="1"/>
      <w:numFmt w:val="lowerLetter"/>
      <w:lvlText w:val="%5"/>
      <w:lvlJc w:val="left"/>
      <w:pPr>
        <w:ind w:left="294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31CA8B58">
      <w:start w:val="1"/>
      <w:numFmt w:val="lowerRoman"/>
      <w:lvlText w:val="%6"/>
      <w:lvlJc w:val="left"/>
      <w:pPr>
        <w:ind w:left="366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5434AECA">
      <w:start w:val="1"/>
      <w:numFmt w:val="decimal"/>
      <w:lvlText w:val="%7"/>
      <w:lvlJc w:val="left"/>
      <w:pPr>
        <w:ind w:left="438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25A694CE">
      <w:start w:val="1"/>
      <w:numFmt w:val="lowerLetter"/>
      <w:lvlText w:val="%8"/>
      <w:lvlJc w:val="left"/>
      <w:pPr>
        <w:ind w:left="510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416C5CE4">
      <w:start w:val="1"/>
      <w:numFmt w:val="lowerRoman"/>
      <w:lvlText w:val="%9"/>
      <w:lvlJc w:val="left"/>
      <w:pPr>
        <w:ind w:left="582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25" w15:restartNumberingAfterBreak="0">
    <w:nsid w:val="53896D6F"/>
    <w:multiLevelType w:val="multilevel"/>
    <w:tmpl w:val="2F1EDD8A"/>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55A67B48"/>
    <w:multiLevelType w:val="hybridMultilevel"/>
    <w:tmpl w:val="3D2AF418"/>
    <w:lvl w:ilvl="0" w:tplc="0415000F">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55AC7577"/>
    <w:multiLevelType w:val="hybridMultilevel"/>
    <w:tmpl w:val="4036BC12"/>
    <w:lvl w:ilvl="0" w:tplc="4C362E7C">
      <w:start w:val="1"/>
      <w:numFmt w:val="lowerLetter"/>
      <w:lvlText w:val="%1)"/>
      <w:lvlJc w:val="left"/>
      <w:pPr>
        <w:ind w:left="860" w:firstLine="0"/>
      </w:pPr>
      <w:rPr>
        <w:rFonts w:ascii="Arial" w:eastAsia="Arial" w:hAnsi="Arial" w:cs="Arial" w:hint="default"/>
        <w:b w:val="0"/>
        <w:i w:val="0"/>
        <w:strike w:val="0"/>
        <w:dstrike w:val="0"/>
        <w:color w:val="000000"/>
        <w:sz w:val="22"/>
        <w:szCs w:val="22"/>
        <w:u w:val="none" w:color="000000"/>
        <w:effect w:val="none"/>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68338A4"/>
    <w:multiLevelType w:val="hybridMultilevel"/>
    <w:tmpl w:val="698C9CB8"/>
    <w:lvl w:ilvl="0" w:tplc="32EE436E">
      <w:start w:val="1"/>
      <w:numFmt w:val="decimal"/>
      <w:lvlText w:val="%1."/>
      <w:lvlJc w:val="left"/>
      <w:pPr>
        <w:tabs>
          <w:tab w:val="num" w:pos="795"/>
        </w:tabs>
        <w:ind w:left="795" w:hanging="435"/>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8975F17"/>
    <w:multiLevelType w:val="hybridMultilevel"/>
    <w:tmpl w:val="E202E4B6"/>
    <w:lvl w:ilvl="0" w:tplc="D9762E64">
      <w:start w:val="1"/>
      <w:numFmt w:val="decimal"/>
      <w:lvlText w:val="§ %1"/>
      <w:lvlJc w:val="left"/>
      <w:pPr>
        <w:ind w:left="720" w:hanging="360"/>
      </w:pPr>
      <w:rPr>
        <w:rFonts w:hint="default"/>
        <w:b/>
        <w:i w:val="0"/>
        <w:sz w:val="20"/>
        <w:szCs w:val="20"/>
      </w:rPr>
    </w:lvl>
    <w:lvl w:ilvl="1" w:tplc="04150019">
      <w:start w:val="1"/>
      <w:numFmt w:val="lowerLetter"/>
      <w:lvlText w:val="%2."/>
      <w:lvlJc w:val="left"/>
      <w:pPr>
        <w:ind w:left="1440" w:hanging="360"/>
      </w:pPr>
    </w:lvl>
    <w:lvl w:ilvl="2" w:tplc="71B490E8">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CB0116"/>
    <w:multiLevelType w:val="multilevel"/>
    <w:tmpl w:val="2F0E90C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1B23329"/>
    <w:multiLevelType w:val="hybridMultilevel"/>
    <w:tmpl w:val="F2B470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3865F54"/>
    <w:multiLevelType w:val="hybridMultilevel"/>
    <w:tmpl w:val="D04C7DC8"/>
    <w:lvl w:ilvl="0" w:tplc="0415000D">
      <w:start w:val="1"/>
      <w:numFmt w:val="bullet"/>
      <w:lvlText w:val=""/>
      <w:lvlJc w:val="left"/>
      <w:pPr>
        <w:ind w:left="720" w:hanging="360"/>
      </w:pPr>
      <w:rPr>
        <w:rFonts w:ascii="Wingdings" w:hAnsi="Wingding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3F5008A"/>
    <w:multiLevelType w:val="hybridMultilevel"/>
    <w:tmpl w:val="14F209FE"/>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82E0ABE"/>
    <w:multiLevelType w:val="hybridMultilevel"/>
    <w:tmpl w:val="9E5239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583470"/>
    <w:multiLevelType w:val="hybridMultilevel"/>
    <w:tmpl w:val="EAF2EE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A162AAE"/>
    <w:multiLevelType w:val="hybridMultilevel"/>
    <w:tmpl w:val="FCE0CC5A"/>
    <w:lvl w:ilvl="0" w:tplc="0415000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B06121F"/>
    <w:multiLevelType w:val="hybridMultilevel"/>
    <w:tmpl w:val="D72E88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C001BDE"/>
    <w:multiLevelType w:val="hybridMultilevel"/>
    <w:tmpl w:val="3050E93A"/>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rPr>
        <w:rFonts w:hint="default"/>
      </w:rPr>
    </w:lvl>
    <w:lvl w:ilvl="2" w:tplc="08DE7C32">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28F2E6D"/>
    <w:multiLevelType w:val="multilevel"/>
    <w:tmpl w:val="8934F1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66B414E"/>
    <w:multiLevelType w:val="hybridMultilevel"/>
    <w:tmpl w:val="77509E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C4B2DCF"/>
    <w:multiLevelType w:val="hybridMultilevel"/>
    <w:tmpl w:val="A710BE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1419D0"/>
    <w:multiLevelType w:val="hybridMultilevel"/>
    <w:tmpl w:val="B7221A5C"/>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9"/>
  </w:num>
  <w:num w:numId="2">
    <w:abstractNumId w:val="18"/>
  </w:num>
  <w:num w:numId="3">
    <w:abstractNumId w:val="6"/>
  </w:num>
  <w:num w:numId="4">
    <w:abstractNumId w:val="3"/>
  </w:num>
  <w:num w:numId="5">
    <w:abstractNumId w:val="35"/>
  </w:num>
  <w:num w:numId="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32"/>
  </w:num>
  <w:num w:numId="9">
    <w:abstractNumId w:val="40"/>
  </w:num>
  <w:num w:numId="10">
    <w:abstractNumId w:val="5"/>
  </w:num>
  <w:num w:numId="11">
    <w:abstractNumId w:val="35"/>
  </w:num>
  <w:num w:numId="12">
    <w:abstractNumId w:val="31"/>
  </w:num>
  <w:num w:numId="13">
    <w:abstractNumId w:val="4"/>
  </w:num>
  <w:num w:numId="14">
    <w:abstractNumId w:val="15"/>
  </w:num>
  <w:num w:numId="15">
    <w:abstractNumId w:val="21"/>
  </w:num>
  <w:num w:numId="16">
    <w:abstractNumId w:val="14"/>
  </w:num>
  <w:num w:numId="17">
    <w:abstractNumId w:val="10"/>
  </w:num>
  <w:num w:numId="18">
    <w:abstractNumId w:val="37"/>
  </w:num>
  <w:num w:numId="19">
    <w:abstractNumId w:val="34"/>
  </w:num>
  <w:num w:numId="20">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num>
  <w:num w:numId="25">
    <w:abstractNumId w:val="7"/>
  </w:num>
  <w:num w:numId="26">
    <w:abstractNumId w:val="17"/>
  </w:num>
  <w:num w:numId="27">
    <w:abstractNumId w:val="9"/>
  </w:num>
  <w:num w:numId="28">
    <w:abstractNumId w:val="38"/>
  </w:num>
  <w:num w:numId="29">
    <w:abstractNumId w:val="20"/>
  </w:num>
  <w:num w:numId="30">
    <w:abstractNumId w:val="42"/>
  </w:num>
  <w:num w:numId="31">
    <w:abstractNumId w:val="23"/>
  </w:num>
  <w:num w:numId="32">
    <w:abstractNumId w:val="8"/>
  </w:num>
  <w:num w:numId="33">
    <w:abstractNumId w:val="22"/>
  </w:num>
  <w:num w:numId="34">
    <w:abstractNumId w:val="12"/>
  </w:num>
  <w:num w:numId="35">
    <w:abstractNumId w:val="11"/>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16"/>
  </w:num>
  <w:num w:numId="39">
    <w:abstractNumId w:val="39"/>
  </w:num>
  <w:num w:numId="40">
    <w:abstractNumId w:val="41"/>
  </w:num>
  <w:num w:numId="41">
    <w:abstractNumId w:val="25"/>
  </w:num>
  <w:num w:numId="42">
    <w:abstractNumId w:val="1"/>
  </w:num>
  <w:num w:numId="43">
    <w:abstractNumId w:val="2"/>
  </w:num>
  <w:num w:numId="44">
    <w:abstractNumId w:val="33"/>
  </w:num>
  <w:num w:numId="45">
    <w:abstractNumId w:val="19"/>
  </w:num>
  <w:num w:numId="46">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gnieszka Wanic">
    <w15:presenceInfo w15:providerId="AD" w15:userId="S::000558@gippipgovpl.onmicrosoft.com::0f1fec45-20af-43c8-a5e1-cf34c488525d"/>
  </w15:person>
  <w15:person w15:author="Agnieszka Wanic [2]">
    <w15:presenceInfo w15:providerId="AD" w15:userId="S-1-5-21-1324683920-702694693-924725345-41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ocumentProtection w:edit="trackedChanges"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602"/>
    <w:rsid w:val="000016CC"/>
    <w:rsid w:val="00013A9E"/>
    <w:rsid w:val="0001704E"/>
    <w:rsid w:val="000246DD"/>
    <w:rsid w:val="0002596A"/>
    <w:rsid w:val="000301ED"/>
    <w:rsid w:val="00031C4F"/>
    <w:rsid w:val="000336B4"/>
    <w:rsid w:val="000375B6"/>
    <w:rsid w:val="0004105D"/>
    <w:rsid w:val="0004729F"/>
    <w:rsid w:val="000518C2"/>
    <w:rsid w:val="00054072"/>
    <w:rsid w:val="0005601F"/>
    <w:rsid w:val="000601EC"/>
    <w:rsid w:val="00060D05"/>
    <w:rsid w:val="00067784"/>
    <w:rsid w:val="00070F44"/>
    <w:rsid w:val="000719CC"/>
    <w:rsid w:val="00076EF3"/>
    <w:rsid w:val="00080F79"/>
    <w:rsid w:val="00085A0C"/>
    <w:rsid w:val="00096E90"/>
    <w:rsid w:val="000A2120"/>
    <w:rsid w:val="000A4B0D"/>
    <w:rsid w:val="000A5B3F"/>
    <w:rsid w:val="000A5BD6"/>
    <w:rsid w:val="000A6A09"/>
    <w:rsid w:val="000B5A3D"/>
    <w:rsid w:val="000C4DEA"/>
    <w:rsid w:val="000E2D6D"/>
    <w:rsid w:val="000E58A1"/>
    <w:rsid w:val="000F582F"/>
    <w:rsid w:val="00101A03"/>
    <w:rsid w:val="00103F8B"/>
    <w:rsid w:val="0011282F"/>
    <w:rsid w:val="00113A7D"/>
    <w:rsid w:val="00131ACC"/>
    <w:rsid w:val="0013584D"/>
    <w:rsid w:val="00140162"/>
    <w:rsid w:val="00141428"/>
    <w:rsid w:val="001453E1"/>
    <w:rsid w:val="00146445"/>
    <w:rsid w:val="00146A8F"/>
    <w:rsid w:val="00146FFA"/>
    <w:rsid w:val="00152B50"/>
    <w:rsid w:val="00153EB6"/>
    <w:rsid w:val="001544CF"/>
    <w:rsid w:val="0015769D"/>
    <w:rsid w:val="00161588"/>
    <w:rsid w:val="00171BCE"/>
    <w:rsid w:val="001720AC"/>
    <w:rsid w:val="00180D40"/>
    <w:rsid w:val="001813ED"/>
    <w:rsid w:val="00182644"/>
    <w:rsid w:val="00184072"/>
    <w:rsid w:val="00184C48"/>
    <w:rsid w:val="001A196C"/>
    <w:rsid w:val="001B0BB0"/>
    <w:rsid w:val="001C15ED"/>
    <w:rsid w:val="001D19DA"/>
    <w:rsid w:val="001D3D5E"/>
    <w:rsid w:val="001D56B6"/>
    <w:rsid w:val="001E394F"/>
    <w:rsid w:val="001E3D6F"/>
    <w:rsid w:val="001E660A"/>
    <w:rsid w:val="00204DD7"/>
    <w:rsid w:val="002070CC"/>
    <w:rsid w:val="00211096"/>
    <w:rsid w:val="00220211"/>
    <w:rsid w:val="00225BCC"/>
    <w:rsid w:val="00226036"/>
    <w:rsid w:val="00232E16"/>
    <w:rsid w:val="002373AF"/>
    <w:rsid w:val="00240453"/>
    <w:rsid w:val="00257A13"/>
    <w:rsid w:val="002633F1"/>
    <w:rsid w:val="00284EF0"/>
    <w:rsid w:val="00285192"/>
    <w:rsid w:val="002911A8"/>
    <w:rsid w:val="00293C05"/>
    <w:rsid w:val="002959CC"/>
    <w:rsid w:val="002A72D6"/>
    <w:rsid w:val="002B228A"/>
    <w:rsid w:val="002B6AC9"/>
    <w:rsid w:val="002C280D"/>
    <w:rsid w:val="002D28F3"/>
    <w:rsid w:val="002D2DDE"/>
    <w:rsid w:val="002D57D0"/>
    <w:rsid w:val="002D5FA3"/>
    <w:rsid w:val="002E07A7"/>
    <w:rsid w:val="002F1B32"/>
    <w:rsid w:val="002F5D42"/>
    <w:rsid w:val="00301B94"/>
    <w:rsid w:val="003115A9"/>
    <w:rsid w:val="003208E0"/>
    <w:rsid w:val="003228F9"/>
    <w:rsid w:val="0034028B"/>
    <w:rsid w:val="003519FA"/>
    <w:rsid w:val="0035461D"/>
    <w:rsid w:val="00355B76"/>
    <w:rsid w:val="0036180A"/>
    <w:rsid w:val="00361982"/>
    <w:rsid w:val="00361C4A"/>
    <w:rsid w:val="003675C9"/>
    <w:rsid w:val="003678D4"/>
    <w:rsid w:val="00370071"/>
    <w:rsid w:val="00372379"/>
    <w:rsid w:val="003735B0"/>
    <w:rsid w:val="003871DE"/>
    <w:rsid w:val="003878E6"/>
    <w:rsid w:val="00393949"/>
    <w:rsid w:val="003A5C2E"/>
    <w:rsid w:val="003A7229"/>
    <w:rsid w:val="003B1ADF"/>
    <w:rsid w:val="003B2E3E"/>
    <w:rsid w:val="003C4A36"/>
    <w:rsid w:val="003D4733"/>
    <w:rsid w:val="003D54F5"/>
    <w:rsid w:val="004003F1"/>
    <w:rsid w:val="00402DF4"/>
    <w:rsid w:val="0040598E"/>
    <w:rsid w:val="00406B89"/>
    <w:rsid w:val="004101AC"/>
    <w:rsid w:val="004106DC"/>
    <w:rsid w:val="0041234B"/>
    <w:rsid w:val="00412B67"/>
    <w:rsid w:val="0041365C"/>
    <w:rsid w:val="004154BB"/>
    <w:rsid w:val="00415712"/>
    <w:rsid w:val="00415FE6"/>
    <w:rsid w:val="004201A6"/>
    <w:rsid w:val="00420A57"/>
    <w:rsid w:val="00420F58"/>
    <w:rsid w:val="004216DB"/>
    <w:rsid w:val="0042542B"/>
    <w:rsid w:val="004348D4"/>
    <w:rsid w:val="004362D8"/>
    <w:rsid w:val="0043794C"/>
    <w:rsid w:val="00437C61"/>
    <w:rsid w:val="004446DD"/>
    <w:rsid w:val="00455A1D"/>
    <w:rsid w:val="00460AC8"/>
    <w:rsid w:val="00464A4C"/>
    <w:rsid w:val="004703C2"/>
    <w:rsid w:val="00470910"/>
    <w:rsid w:val="00472C85"/>
    <w:rsid w:val="00474624"/>
    <w:rsid w:val="0047552E"/>
    <w:rsid w:val="0048121C"/>
    <w:rsid w:val="00486177"/>
    <w:rsid w:val="00486760"/>
    <w:rsid w:val="00487010"/>
    <w:rsid w:val="0049448A"/>
    <w:rsid w:val="00494F90"/>
    <w:rsid w:val="00495DE1"/>
    <w:rsid w:val="004967F7"/>
    <w:rsid w:val="004A46C5"/>
    <w:rsid w:val="004B01B8"/>
    <w:rsid w:val="004B3D6F"/>
    <w:rsid w:val="004C2EB0"/>
    <w:rsid w:val="004D229D"/>
    <w:rsid w:val="004D36A3"/>
    <w:rsid w:val="004D481E"/>
    <w:rsid w:val="004E3766"/>
    <w:rsid w:val="004E54F6"/>
    <w:rsid w:val="004F4F68"/>
    <w:rsid w:val="005002C9"/>
    <w:rsid w:val="00507C4E"/>
    <w:rsid w:val="00510408"/>
    <w:rsid w:val="005116AB"/>
    <w:rsid w:val="005152D8"/>
    <w:rsid w:val="00522BFC"/>
    <w:rsid w:val="00526602"/>
    <w:rsid w:val="005276C5"/>
    <w:rsid w:val="00533107"/>
    <w:rsid w:val="00541F38"/>
    <w:rsid w:val="00542C49"/>
    <w:rsid w:val="00544785"/>
    <w:rsid w:val="00545931"/>
    <w:rsid w:val="0054612C"/>
    <w:rsid w:val="00547C49"/>
    <w:rsid w:val="005505D1"/>
    <w:rsid w:val="00551FCA"/>
    <w:rsid w:val="005521DD"/>
    <w:rsid w:val="0055244F"/>
    <w:rsid w:val="0055383D"/>
    <w:rsid w:val="00560F26"/>
    <w:rsid w:val="00564BEB"/>
    <w:rsid w:val="00566B55"/>
    <w:rsid w:val="00574ED6"/>
    <w:rsid w:val="00580A71"/>
    <w:rsid w:val="00582531"/>
    <w:rsid w:val="00591272"/>
    <w:rsid w:val="00595ECB"/>
    <w:rsid w:val="00596BA7"/>
    <w:rsid w:val="00596CBE"/>
    <w:rsid w:val="005A58C6"/>
    <w:rsid w:val="005B0D2F"/>
    <w:rsid w:val="005C7B56"/>
    <w:rsid w:val="005D3C74"/>
    <w:rsid w:val="005D419F"/>
    <w:rsid w:val="005E031B"/>
    <w:rsid w:val="005E53C1"/>
    <w:rsid w:val="005E5653"/>
    <w:rsid w:val="00614F05"/>
    <w:rsid w:val="00615598"/>
    <w:rsid w:val="00616485"/>
    <w:rsid w:val="00620DBB"/>
    <w:rsid w:val="00623A5A"/>
    <w:rsid w:val="00625B15"/>
    <w:rsid w:val="00627BE4"/>
    <w:rsid w:val="00634F37"/>
    <w:rsid w:val="00635AE8"/>
    <w:rsid w:val="00637E42"/>
    <w:rsid w:val="006565AA"/>
    <w:rsid w:val="006666C7"/>
    <w:rsid w:val="00674854"/>
    <w:rsid w:val="00682CBD"/>
    <w:rsid w:val="00683329"/>
    <w:rsid w:val="006869E5"/>
    <w:rsid w:val="006A6340"/>
    <w:rsid w:val="006A6BD0"/>
    <w:rsid w:val="006C1203"/>
    <w:rsid w:val="006E384A"/>
    <w:rsid w:val="006F0C8F"/>
    <w:rsid w:val="006F0FF7"/>
    <w:rsid w:val="006F7E39"/>
    <w:rsid w:val="007015FC"/>
    <w:rsid w:val="00702D49"/>
    <w:rsid w:val="00703977"/>
    <w:rsid w:val="00710789"/>
    <w:rsid w:val="00712252"/>
    <w:rsid w:val="00716295"/>
    <w:rsid w:val="00717325"/>
    <w:rsid w:val="00717762"/>
    <w:rsid w:val="007200A4"/>
    <w:rsid w:val="00736377"/>
    <w:rsid w:val="007374CA"/>
    <w:rsid w:val="00737E94"/>
    <w:rsid w:val="00743A62"/>
    <w:rsid w:val="00743CC1"/>
    <w:rsid w:val="00745D99"/>
    <w:rsid w:val="00747CA9"/>
    <w:rsid w:val="00752B27"/>
    <w:rsid w:val="00752BC6"/>
    <w:rsid w:val="00757A53"/>
    <w:rsid w:val="007619BA"/>
    <w:rsid w:val="00763DF4"/>
    <w:rsid w:val="00771A48"/>
    <w:rsid w:val="00773610"/>
    <w:rsid w:val="0078497E"/>
    <w:rsid w:val="00794275"/>
    <w:rsid w:val="007A59DE"/>
    <w:rsid w:val="007A71FA"/>
    <w:rsid w:val="007A7E96"/>
    <w:rsid w:val="007B1B58"/>
    <w:rsid w:val="007B5D55"/>
    <w:rsid w:val="007C5B03"/>
    <w:rsid w:val="007D788D"/>
    <w:rsid w:val="007D7E7B"/>
    <w:rsid w:val="007F01DF"/>
    <w:rsid w:val="007F3839"/>
    <w:rsid w:val="007F4C29"/>
    <w:rsid w:val="008044C1"/>
    <w:rsid w:val="00810A90"/>
    <w:rsid w:val="00812BF2"/>
    <w:rsid w:val="0081479F"/>
    <w:rsid w:val="00816CA6"/>
    <w:rsid w:val="008457CA"/>
    <w:rsid w:val="00846BED"/>
    <w:rsid w:val="00854EAD"/>
    <w:rsid w:val="00861AD7"/>
    <w:rsid w:val="008658B0"/>
    <w:rsid w:val="008664E5"/>
    <w:rsid w:val="00866805"/>
    <w:rsid w:val="0087420A"/>
    <w:rsid w:val="008749DE"/>
    <w:rsid w:val="00877CC5"/>
    <w:rsid w:val="008812C5"/>
    <w:rsid w:val="00881BFD"/>
    <w:rsid w:val="008825C0"/>
    <w:rsid w:val="00883278"/>
    <w:rsid w:val="00884135"/>
    <w:rsid w:val="00891830"/>
    <w:rsid w:val="00892A19"/>
    <w:rsid w:val="00893CF6"/>
    <w:rsid w:val="008940EB"/>
    <w:rsid w:val="008950CF"/>
    <w:rsid w:val="008A2385"/>
    <w:rsid w:val="008A4D29"/>
    <w:rsid w:val="008B6BD6"/>
    <w:rsid w:val="008C1B11"/>
    <w:rsid w:val="008C2A49"/>
    <w:rsid w:val="008C6423"/>
    <w:rsid w:val="008D3E26"/>
    <w:rsid w:val="008E19D7"/>
    <w:rsid w:val="008E623C"/>
    <w:rsid w:val="008E6A90"/>
    <w:rsid w:val="008F126F"/>
    <w:rsid w:val="008F53F7"/>
    <w:rsid w:val="00900B79"/>
    <w:rsid w:val="00913ACB"/>
    <w:rsid w:val="00915466"/>
    <w:rsid w:val="0091583D"/>
    <w:rsid w:val="0092205A"/>
    <w:rsid w:val="00923502"/>
    <w:rsid w:val="0092652B"/>
    <w:rsid w:val="00930D86"/>
    <w:rsid w:val="009349E0"/>
    <w:rsid w:val="009366F1"/>
    <w:rsid w:val="00940ABD"/>
    <w:rsid w:val="00955FD9"/>
    <w:rsid w:val="00960C1E"/>
    <w:rsid w:val="009712F0"/>
    <w:rsid w:val="0097748A"/>
    <w:rsid w:val="0098369C"/>
    <w:rsid w:val="00986EAF"/>
    <w:rsid w:val="009A3329"/>
    <w:rsid w:val="009A4C12"/>
    <w:rsid w:val="009B390B"/>
    <w:rsid w:val="009B543E"/>
    <w:rsid w:val="009B5E6A"/>
    <w:rsid w:val="009B7C0A"/>
    <w:rsid w:val="009E05E4"/>
    <w:rsid w:val="009E2AEA"/>
    <w:rsid w:val="009E7FB8"/>
    <w:rsid w:val="00A04990"/>
    <w:rsid w:val="00A11717"/>
    <w:rsid w:val="00A204CC"/>
    <w:rsid w:val="00A2235C"/>
    <w:rsid w:val="00A3530B"/>
    <w:rsid w:val="00A40041"/>
    <w:rsid w:val="00A4623C"/>
    <w:rsid w:val="00A46A82"/>
    <w:rsid w:val="00A556B7"/>
    <w:rsid w:val="00A565CA"/>
    <w:rsid w:val="00A60AF8"/>
    <w:rsid w:val="00A61ABE"/>
    <w:rsid w:val="00A652B8"/>
    <w:rsid w:val="00A7200D"/>
    <w:rsid w:val="00A77549"/>
    <w:rsid w:val="00A83963"/>
    <w:rsid w:val="00A8633F"/>
    <w:rsid w:val="00A86714"/>
    <w:rsid w:val="00A87A2E"/>
    <w:rsid w:val="00A91C00"/>
    <w:rsid w:val="00AA2E05"/>
    <w:rsid w:val="00AB1B17"/>
    <w:rsid w:val="00AB258A"/>
    <w:rsid w:val="00AB717C"/>
    <w:rsid w:val="00AC1FFF"/>
    <w:rsid w:val="00AD4933"/>
    <w:rsid w:val="00AE0641"/>
    <w:rsid w:val="00AE5CD2"/>
    <w:rsid w:val="00AF3622"/>
    <w:rsid w:val="00AF40B9"/>
    <w:rsid w:val="00B10E07"/>
    <w:rsid w:val="00B144BA"/>
    <w:rsid w:val="00B156AA"/>
    <w:rsid w:val="00B15AE9"/>
    <w:rsid w:val="00B15D1A"/>
    <w:rsid w:val="00B170B5"/>
    <w:rsid w:val="00B17AD9"/>
    <w:rsid w:val="00B206EF"/>
    <w:rsid w:val="00B27A7E"/>
    <w:rsid w:val="00B424EC"/>
    <w:rsid w:val="00B44557"/>
    <w:rsid w:val="00B451E6"/>
    <w:rsid w:val="00B645CB"/>
    <w:rsid w:val="00B67E26"/>
    <w:rsid w:val="00B71B4E"/>
    <w:rsid w:val="00B72709"/>
    <w:rsid w:val="00B75370"/>
    <w:rsid w:val="00B83016"/>
    <w:rsid w:val="00B853FD"/>
    <w:rsid w:val="00B85949"/>
    <w:rsid w:val="00B91471"/>
    <w:rsid w:val="00B97211"/>
    <w:rsid w:val="00BA0610"/>
    <w:rsid w:val="00BA60DD"/>
    <w:rsid w:val="00BB46E1"/>
    <w:rsid w:val="00BB7AD6"/>
    <w:rsid w:val="00BC0AE3"/>
    <w:rsid w:val="00BD2A77"/>
    <w:rsid w:val="00BE0A2F"/>
    <w:rsid w:val="00BF0BEF"/>
    <w:rsid w:val="00BF35DB"/>
    <w:rsid w:val="00BF456A"/>
    <w:rsid w:val="00BF4BF0"/>
    <w:rsid w:val="00BF5CBE"/>
    <w:rsid w:val="00BF67D4"/>
    <w:rsid w:val="00C01968"/>
    <w:rsid w:val="00C05885"/>
    <w:rsid w:val="00C05BC4"/>
    <w:rsid w:val="00C06A47"/>
    <w:rsid w:val="00C15DFC"/>
    <w:rsid w:val="00C168A6"/>
    <w:rsid w:val="00C22E60"/>
    <w:rsid w:val="00C33C98"/>
    <w:rsid w:val="00C523CA"/>
    <w:rsid w:val="00C52884"/>
    <w:rsid w:val="00C53148"/>
    <w:rsid w:val="00C729AE"/>
    <w:rsid w:val="00C729FB"/>
    <w:rsid w:val="00C76785"/>
    <w:rsid w:val="00C82EFF"/>
    <w:rsid w:val="00C83822"/>
    <w:rsid w:val="00C83E96"/>
    <w:rsid w:val="00C92382"/>
    <w:rsid w:val="00C94332"/>
    <w:rsid w:val="00C9532B"/>
    <w:rsid w:val="00CA5F27"/>
    <w:rsid w:val="00CA7455"/>
    <w:rsid w:val="00CA7BB2"/>
    <w:rsid w:val="00CB45B4"/>
    <w:rsid w:val="00CB524E"/>
    <w:rsid w:val="00CB7D89"/>
    <w:rsid w:val="00CC3430"/>
    <w:rsid w:val="00CC5EE0"/>
    <w:rsid w:val="00CD7718"/>
    <w:rsid w:val="00CE2C0E"/>
    <w:rsid w:val="00CE45A7"/>
    <w:rsid w:val="00CE5DA1"/>
    <w:rsid w:val="00CE752A"/>
    <w:rsid w:val="00CF14C8"/>
    <w:rsid w:val="00CF3939"/>
    <w:rsid w:val="00CF4C2B"/>
    <w:rsid w:val="00D02859"/>
    <w:rsid w:val="00D03988"/>
    <w:rsid w:val="00D03A34"/>
    <w:rsid w:val="00D0620B"/>
    <w:rsid w:val="00D06CD6"/>
    <w:rsid w:val="00D1588E"/>
    <w:rsid w:val="00D164A7"/>
    <w:rsid w:val="00D17C5A"/>
    <w:rsid w:val="00D222F7"/>
    <w:rsid w:val="00D31359"/>
    <w:rsid w:val="00D348AF"/>
    <w:rsid w:val="00D35649"/>
    <w:rsid w:val="00D437AA"/>
    <w:rsid w:val="00D44DD7"/>
    <w:rsid w:val="00D56A6C"/>
    <w:rsid w:val="00D57002"/>
    <w:rsid w:val="00D7498C"/>
    <w:rsid w:val="00D76B10"/>
    <w:rsid w:val="00D846F8"/>
    <w:rsid w:val="00DA0462"/>
    <w:rsid w:val="00DA67B8"/>
    <w:rsid w:val="00DB0CEE"/>
    <w:rsid w:val="00DB2A64"/>
    <w:rsid w:val="00DB573C"/>
    <w:rsid w:val="00DB741D"/>
    <w:rsid w:val="00DC0416"/>
    <w:rsid w:val="00DC3FF4"/>
    <w:rsid w:val="00DC6086"/>
    <w:rsid w:val="00DD279F"/>
    <w:rsid w:val="00DE42BE"/>
    <w:rsid w:val="00DF0909"/>
    <w:rsid w:val="00DF55A9"/>
    <w:rsid w:val="00E001FF"/>
    <w:rsid w:val="00E1149B"/>
    <w:rsid w:val="00E11AFC"/>
    <w:rsid w:val="00E2265C"/>
    <w:rsid w:val="00E23557"/>
    <w:rsid w:val="00E26224"/>
    <w:rsid w:val="00E26C6C"/>
    <w:rsid w:val="00E32232"/>
    <w:rsid w:val="00E331DC"/>
    <w:rsid w:val="00E334FE"/>
    <w:rsid w:val="00E34ACE"/>
    <w:rsid w:val="00E45A67"/>
    <w:rsid w:val="00E472DF"/>
    <w:rsid w:val="00E70891"/>
    <w:rsid w:val="00E70D5C"/>
    <w:rsid w:val="00E718D1"/>
    <w:rsid w:val="00E71D98"/>
    <w:rsid w:val="00E72EC7"/>
    <w:rsid w:val="00E75365"/>
    <w:rsid w:val="00E863F2"/>
    <w:rsid w:val="00E86784"/>
    <w:rsid w:val="00E908FA"/>
    <w:rsid w:val="00EA0B5D"/>
    <w:rsid w:val="00EA4C01"/>
    <w:rsid w:val="00EB353A"/>
    <w:rsid w:val="00EB4C49"/>
    <w:rsid w:val="00EB62B8"/>
    <w:rsid w:val="00EB7DFA"/>
    <w:rsid w:val="00EC1AAB"/>
    <w:rsid w:val="00EC2E1E"/>
    <w:rsid w:val="00EC6FA7"/>
    <w:rsid w:val="00ED4841"/>
    <w:rsid w:val="00EE10B5"/>
    <w:rsid w:val="00EE4E39"/>
    <w:rsid w:val="00EE6A5E"/>
    <w:rsid w:val="00EF1535"/>
    <w:rsid w:val="00EF35DF"/>
    <w:rsid w:val="00EF3A1D"/>
    <w:rsid w:val="00EF4DCE"/>
    <w:rsid w:val="00F04D52"/>
    <w:rsid w:val="00F056BB"/>
    <w:rsid w:val="00F16522"/>
    <w:rsid w:val="00F16B20"/>
    <w:rsid w:val="00F25F92"/>
    <w:rsid w:val="00F275E2"/>
    <w:rsid w:val="00F27AEA"/>
    <w:rsid w:val="00F43244"/>
    <w:rsid w:val="00F509F3"/>
    <w:rsid w:val="00F52358"/>
    <w:rsid w:val="00F5360B"/>
    <w:rsid w:val="00F57D76"/>
    <w:rsid w:val="00F644FA"/>
    <w:rsid w:val="00F663A4"/>
    <w:rsid w:val="00F72704"/>
    <w:rsid w:val="00F727BD"/>
    <w:rsid w:val="00F7490C"/>
    <w:rsid w:val="00F80485"/>
    <w:rsid w:val="00F815DE"/>
    <w:rsid w:val="00F84339"/>
    <w:rsid w:val="00F84364"/>
    <w:rsid w:val="00F8526C"/>
    <w:rsid w:val="00F86809"/>
    <w:rsid w:val="00F902B0"/>
    <w:rsid w:val="00F943DB"/>
    <w:rsid w:val="00FA6D29"/>
    <w:rsid w:val="00FA70F0"/>
    <w:rsid w:val="00FA7C88"/>
    <w:rsid w:val="00FB1619"/>
    <w:rsid w:val="00FB241B"/>
    <w:rsid w:val="00FB4743"/>
    <w:rsid w:val="00FC21EC"/>
    <w:rsid w:val="00FC34B0"/>
    <w:rsid w:val="00FC6BB8"/>
    <w:rsid w:val="00FC6CB9"/>
    <w:rsid w:val="00FE4BED"/>
    <w:rsid w:val="00FE54F7"/>
    <w:rsid w:val="00FE7762"/>
    <w:rsid w:val="00FF2499"/>
    <w:rsid w:val="00FF67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50F273"/>
  <w15:chartTrackingRefBased/>
  <w15:docId w15:val="{36745709-8C5D-4267-84E5-65F9DD5A3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26602"/>
    <w:rPr>
      <w:rFonts w:ascii="Times New Roman" w:hAnsi="Times New Roman"/>
      <w:sz w:val="24"/>
      <w:szCs w:val="24"/>
    </w:rPr>
  </w:style>
  <w:style w:type="paragraph" w:styleId="Nagwek3">
    <w:name w:val="heading 3"/>
    <w:basedOn w:val="Normalny"/>
    <w:link w:val="Nagwek3Znak"/>
    <w:uiPriority w:val="9"/>
    <w:qFormat/>
    <w:rsid w:val="00DA0462"/>
    <w:pPr>
      <w:spacing w:before="100" w:beforeAutospacing="1" w:after="100" w:afterAutospacing="1"/>
      <w:outlineLvl w:val="2"/>
    </w:pPr>
    <w:rPr>
      <w:rFonts w:eastAsia="Times New Roman"/>
      <w:b/>
      <w:bCs/>
      <w:sz w:val="27"/>
      <w:szCs w:val="27"/>
    </w:rPr>
  </w:style>
  <w:style w:type="paragraph" w:styleId="Nagwek6">
    <w:name w:val="heading 6"/>
    <w:basedOn w:val="Normalny"/>
    <w:next w:val="Normalny"/>
    <w:link w:val="Nagwek6Znak"/>
    <w:uiPriority w:val="9"/>
    <w:semiHidden/>
    <w:unhideWhenUsed/>
    <w:qFormat/>
    <w:rsid w:val="00D06CD6"/>
    <w:pPr>
      <w:keepNext/>
      <w:keepLines/>
      <w:spacing w:before="4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zwrotnynakopercie">
    <w:name w:val="envelope return"/>
    <w:basedOn w:val="Normalny"/>
    <w:uiPriority w:val="99"/>
    <w:semiHidden/>
    <w:unhideWhenUsed/>
    <w:rsid w:val="00B83016"/>
    <w:rPr>
      <w:rFonts w:ascii="Cambria" w:eastAsia="Times New Roman" w:hAnsi="Cambria"/>
      <w:sz w:val="28"/>
      <w:szCs w:val="20"/>
    </w:rPr>
  </w:style>
  <w:style w:type="paragraph" w:styleId="Adresnakopercie">
    <w:name w:val="envelope address"/>
    <w:basedOn w:val="Normalny"/>
    <w:uiPriority w:val="99"/>
    <w:semiHidden/>
    <w:unhideWhenUsed/>
    <w:rsid w:val="00B83016"/>
    <w:pPr>
      <w:framePr w:w="7920" w:h="1980" w:hRule="exact" w:hSpace="141" w:wrap="auto" w:hAnchor="page" w:xAlign="center" w:yAlign="bottom"/>
      <w:ind w:left="2880"/>
    </w:pPr>
    <w:rPr>
      <w:rFonts w:ascii="Cambria" w:eastAsia="Times New Roman" w:hAnsi="Cambria"/>
      <w:sz w:val="30"/>
    </w:rPr>
  </w:style>
  <w:style w:type="paragraph" w:styleId="Akapitzlist">
    <w:name w:val="List Paragraph"/>
    <w:aliases w:val="Akapit z numeracją,CW_Lista,Akapit z listą BS,Colorful List Accent 1,List Paragraph,Akapit z listą4,Akapit z listą1,Średnia siatka 1 — akcent 21,sw tekst,Wypunktowanie,Colorful List - Accent 11,Kolorowa lista — akcent 12,Obiekt,Odstavec,b"/>
    <w:basedOn w:val="Normalny"/>
    <w:link w:val="AkapitzlistZnak"/>
    <w:uiPriority w:val="34"/>
    <w:qFormat/>
    <w:rsid w:val="00526602"/>
    <w:pPr>
      <w:ind w:left="720"/>
    </w:pPr>
    <w:rPr>
      <w:rFonts w:ascii="Calibri" w:hAnsi="Calibri"/>
      <w:sz w:val="22"/>
      <w:szCs w:val="22"/>
    </w:rPr>
  </w:style>
  <w:style w:type="paragraph" w:styleId="Tekstpodstawowy3">
    <w:name w:val="Body Text 3"/>
    <w:basedOn w:val="Normalny"/>
    <w:link w:val="Tekstpodstawowy3Znak"/>
    <w:uiPriority w:val="99"/>
    <w:unhideWhenUsed/>
    <w:rsid w:val="00526602"/>
    <w:pPr>
      <w:spacing w:after="120" w:line="276" w:lineRule="auto"/>
    </w:pPr>
    <w:rPr>
      <w:rFonts w:ascii="Calibri" w:hAnsi="Calibri"/>
      <w:sz w:val="16"/>
      <w:szCs w:val="16"/>
      <w:lang w:eastAsia="en-US"/>
    </w:rPr>
  </w:style>
  <w:style w:type="character" w:customStyle="1" w:styleId="Tekstpodstawowy3Znak">
    <w:name w:val="Tekst podstawowy 3 Znak"/>
    <w:link w:val="Tekstpodstawowy3"/>
    <w:uiPriority w:val="99"/>
    <w:rsid w:val="00526602"/>
    <w:rPr>
      <w:rFonts w:ascii="Calibri" w:eastAsia="Calibri" w:hAnsi="Calibri" w:cs="Times New Roman"/>
      <w:sz w:val="16"/>
      <w:szCs w:val="16"/>
    </w:rPr>
  </w:style>
  <w:style w:type="character" w:styleId="Hipercze">
    <w:name w:val="Hyperlink"/>
    <w:uiPriority w:val="99"/>
    <w:rsid w:val="00526602"/>
    <w:rPr>
      <w:color w:val="0000FF"/>
      <w:u w:val="single"/>
    </w:rPr>
  </w:style>
  <w:style w:type="character" w:styleId="Odwoaniedokomentarza">
    <w:name w:val="annotation reference"/>
    <w:uiPriority w:val="99"/>
    <w:semiHidden/>
    <w:unhideWhenUsed/>
    <w:rsid w:val="00B170B5"/>
    <w:rPr>
      <w:sz w:val="16"/>
      <w:szCs w:val="16"/>
    </w:rPr>
  </w:style>
  <w:style w:type="paragraph" w:styleId="Tekstkomentarza">
    <w:name w:val="annotation text"/>
    <w:basedOn w:val="Normalny"/>
    <w:link w:val="TekstkomentarzaZnak"/>
    <w:uiPriority w:val="99"/>
    <w:unhideWhenUsed/>
    <w:rsid w:val="00B170B5"/>
    <w:rPr>
      <w:sz w:val="20"/>
      <w:szCs w:val="20"/>
    </w:rPr>
  </w:style>
  <w:style w:type="character" w:customStyle="1" w:styleId="TekstkomentarzaZnak">
    <w:name w:val="Tekst komentarza Znak"/>
    <w:link w:val="Tekstkomentarza"/>
    <w:uiPriority w:val="99"/>
    <w:rsid w:val="00B170B5"/>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B170B5"/>
    <w:rPr>
      <w:b/>
      <w:bCs/>
    </w:rPr>
  </w:style>
  <w:style w:type="character" w:customStyle="1" w:styleId="TematkomentarzaZnak">
    <w:name w:val="Temat komentarza Znak"/>
    <w:link w:val="Tematkomentarza"/>
    <w:uiPriority w:val="99"/>
    <w:semiHidden/>
    <w:rsid w:val="00B170B5"/>
    <w:rPr>
      <w:rFonts w:ascii="Times New Roman" w:hAnsi="Times New Roman"/>
      <w:b/>
      <w:bCs/>
    </w:rPr>
  </w:style>
  <w:style w:type="paragraph" w:styleId="Tekstdymka">
    <w:name w:val="Balloon Text"/>
    <w:basedOn w:val="Normalny"/>
    <w:link w:val="TekstdymkaZnak"/>
    <w:uiPriority w:val="99"/>
    <w:semiHidden/>
    <w:unhideWhenUsed/>
    <w:rsid w:val="00B170B5"/>
    <w:rPr>
      <w:rFonts w:ascii="Tahoma" w:hAnsi="Tahoma" w:cs="Tahoma"/>
      <w:sz w:val="16"/>
      <w:szCs w:val="16"/>
    </w:rPr>
  </w:style>
  <w:style w:type="character" w:customStyle="1" w:styleId="TekstdymkaZnak">
    <w:name w:val="Tekst dymka Znak"/>
    <w:link w:val="Tekstdymka"/>
    <w:uiPriority w:val="99"/>
    <w:semiHidden/>
    <w:rsid w:val="00B170B5"/>
    <w:rPr>
      <w:rFonts w:ascii="Tahoma" w:hAnsi="Tahoma" w:cs="Tahoma"/>
      <w:sz w:val="16"/>
      <w:szCs w:val="16"/>
    </w:rPr>
  </w:style>
  <w:style w:type="table" w:styleId="Tabela-Siatka">
    <w:name w:val="Table Grid"/>
    <w:basedOn w:val="Standardowy"/>
    <w:uiPriority w:val="59"/>
    <w:rsid w:val="003618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topka">
    <w:name w:val="footer"/>
    <w:basedOn w:val="Normalny"/>
    <w:rsid w:val="003208E0"/>
    <w:pPr>
      <w:tabs>
        <w:tab w:val="center" w:pos="4536"/>
        <w:tab w:val="right" w:pos="9072"/>
      </w:tabs>
    </w:pPr>
  </w:style>
  <w:style w:type="character" w:styleId="Numerstrony">
    <w:name w:val="page number"/>
    <w:basedOn w:val="Domylnaczcionkaakapitu"/>
    <w:rsid w:val="003208E0"/>
  </w:style>
  <w:style w:type="paragraph" w:styleId="Poprawka">
    <w:name w:val="Revision"/>
    <w:hidden/>
    <w:uiPriority w:val="99"/>
    <w:semiHidden/>
    <w:rsid w:val="00BF4BF0"/>
    <w:rPr>
      <w:rFonts w:ascii="Times New Roman" w:hAnsi="Times New Roman"/>
      <w:sz w:val="24"/>
      <w:szCs w:val="24"/>
    </w:rPr>
  </w:style>
  <w:style w:type="paragraph" w:styleId="Nagwek">
    <w:name w:val="header"/>
    <w:basedOn w:val="Normalny"/>
    <w:link w:val="NagwekZnak"/>
    <w:uiPriority w:val="99"/>
    <w:unhideWhenUsed/>
    <w:rsid w:val="00BF4BF0"/>
    <w:pPr>
      <w:tabs>
        <w:tab w:val="center" w:pos="4536"/>
        <w:tab w:val="right" w:pos="9072"/>
      </w:tabs>
    </w:pPr>
  </w:style>
  <w:style w:type="character" w:customStyle="1" w:styleId="NagwekZnak">
    <w:name w:val="Nagłówek Znak"/>
    <w:link w:val="Nagwek"/>
    <w:uiPriority w:val="99"/>
    <w:rsid w:val="00BF4BF0"/>
    <w:rPr>
      <w:rFonts w:ascii="Times New Roman" w:hAnsi="Times New Roman"/>
      <w:sz w:val="24"/>
      <w:szCs w:val="24"/>
    </w:rPr>
  </w:style>
  <w:style w:type="character" w:styleId="Pogrubienie">
    <w:name w:val="Strong"/>
    <w:uiPriority w:val="22"/>
    <w:qFormat/>
    <w:rsid w:val="00DA0462"/>
    <w:rPr>
      <w:b/>
      <w:bCs/>
    </w:rPr>
  </w:style>
  <w:style w:type="character" w:customStyle="1" w:styleId="Nagwek3Znak">
    <w:name w:val="Nagłówek 3 Znak"/>
    <w:link w:val="Nagwek3"/>
    <w:uiPriority w:val="9"/>
    <w:rsid w:val="00DA0462"/>
    <w:rPr>
      <w:rFonts w:ascii="Times New Roman" w:eastAsia="Times New Roman" w:hAnsi="Times New Roman"/>
      <w:b/>
      <w:bCs/>
      <w:sz w:val="27"/>
      <w:szCs w:val="27"/>
    </w:rPr>
  </w:style>
  <w:style w:type="character" w:styleId="UyteHipercze">
    <w:name w:val="FollowedHyperlink"/>
    <w:uiPriority w:val="99"/>
    <w:semiHidden/>
    <w:unhideWhenUsed/>
    <w:rsid w:val="00F52358"/>
    <w:rPr>
      <w:color w:val="800080"/>
      <w:u w:val="single"/>
    </w:rPr>
  </w:style>
  <w:style w:type="paragraph" w:customStyle="1" w:styleId="Default">
    <w:name w:val="Default"/>
    <w:rsid w:val="00D1588E"/>
    <w:pPr>
      <w:autoSpaceDE w:val="0"/>
      <w:autoSpaceDN w:val="0"/>
      <w:adjustRightInd w:val="0"/>
    </w:pPr>
    <w:rPr>
      <w:rFonts w:ascii="Arial" w:hAnsi="Arial" w:cs="Arial"/>
      <w:color w:val="000000"/>
      <w:sz w:val="24"/>
      <w:szCs w:val="24"/>
      <w:lang w:eastAsia="en-US"/>
    </w:rPr>
  </w:style>
  <w:style w:type="paragraph" w:styleId="Zwykytekst">
    <w:name w:val="Plain Text"/>
    <w:basedOn w:val="Normalny"/>
    <w:link w:val="ZwykytekstZnak"/>
    <w:uiPriority w:val="99"/>
    <w:semiHidden/>
    <w:unhideWhenUsed/>
    <w:rsid w:val="00CF3939"/>
    <w:rPr>
      <w:rFonts w:ascii="Consolas" w:hAnsi="Consolas"/>
      <w:sz w:val="21"/>
      <w:szCs w:val="21"/>
    </w:rPr>
  </w:style>
  <w:style w:type="character" w:customStyle="1" w:styleId="ZwykytekstZnak">
    <w:name w:val="Zwykły tekst Znak"/>
    <w:basedOn w:val="Domylnaczcionkaakapitu"/>
    <w:link w:val="Zwykytekst"/>
    <w:uiPriority w:val="99"/>
    <w:semiHidden/>
    <w:rsid w:val="00CF3939"/>
    <w:rPr>
      <w:rFonts w:ascii="Consolas" w:hAnsi="Consolas"/>
      <w:sz w:val="21"/>
      <w:szCs w:val="21"/>
    </w:rPr>
  </w:style>
  <w:style w:type="paragraph" w:styleId="Tekstpodstawowy">
    <w:name w:val="Body Text"/>
    <w:basedOn w:val="Normalny"/>
    <w:link w:val="TekstpodstawowyZnak"/>
    <w:uiPriority w:val="99"/>
    <w:unhideWhenUsed/>
    <w:rsid w:val="004216DB"/>
    <w:pPr>
      <w:spacing w:after="120"/>
    </w:pPr>
  </w:style>
  <w:style w:type="character" w:customStyle="1" w:styleId="TekstpodstawowyZnak">
    <w:name w:val="Tekst podstawowy Znak"/>
    <w:basedOn w:val="Domylnaczcionkaakapitu"/>
    <w:link w:val="Tekstpodstawowy"/>
    <w:uiPriority w:val="99"/>
    <w:rsid w:val="004216DB"/>
    <w:rPr>
      <w:rFonts w:ascii="Times New Roman" w:hAnsi="Times New Roman"/>
      <w:sz w:val="24"/>
      <w:szCs w:val="24"/>
    </w:rPr>
  </w:style>
  <w:style w:type="character" w:customStyle="1" w:styleId="Nagwek6Znak">
    <w:name w:val="Nagłówek 6 Znak"/>
    <w:basedOn w:val="Domylnaczcionkaakapitu"/>
    <w:link w:val="Nagwek6"/>
    <w:uiPriority w:val="9"/>
    <w:semiHidden/>
    <w:rsid w:val="00D06CD6"/>
    <w:rPr>
      <w:rFonts w:asciiTheme="majorHAnsi" w:eastAsiaTheme="majorEastAsia" w:hAnsiTheme="majorHAnsi" w:cstheme="majorBidi"/>
      <w:color w:val="1F4D78" w:themeColor="accent1" w:themeShade="7F"/>
      <w:sz w:val="24"/>
      <w:szCs w:val="24"/>
    </w:rPr>
  </w:style>
  <w:style w:type="character" w:customStyle="1" w:styleId="AkapitzlistZnak">
    <w:name w:val="Akapit z listą Znak"/>
    <w:aliases w:val="Akapit z numeracją Znak,CW_Lista Znak,Akapit z listą BS Znak,Colorful List Accent 1 Znak,List Paragraph Znak,Akapit z listą4 Znak,Akapit z listą1 Znak,Średnia siatka 1 — akcent 21 Znak,sw tekst Znak,Wypunktowanie Znak,Obiekt Znak"/>
    <w:link w:val="Akapitzlist"/>
    <w:uiPriority w:val="34"/>
    <w:qFormat/>
    <w:rsid w:val="00D06CD6"/>
    <w:rPr>
      <w:sz w:val="22"/>
      <w:szCs w:val="22"/>
    </w:rPr>
  </w:style>
  <w:style w:type="paragraph" w:styleId="Tekstprzypisukocowego">
    <w:name w:val="endnote text"/>
    <w:basedOn w:val="Normalny"/>
    <w:link w:val="TekstprzypisukocowegoZnak"/>
    <w:uiPriority w:val="99"/>
    <w:semiHidden/>
    <w:unhideWhenUsed/>
    <w:rsid w:val="0001704E"/>
    <w:rPr>
      <w:sz w:val="20"/>
      <w:szCs w:val="20"/>
    </w:rPr>
  </w:style>
  <w:style w:type="character" w:customStyle="1" w:styleId="TekstprzypisukocowegoZnak">
    <w:name w:val="Tekst przypisu końcowego Znak"/>
    <w:basedOn w:val="Domylnaczcionkaakapitu"/>
    <w:link w:val="Tekstprzypisukocowego"/>
    <w:uiPriority w:val="99"/>
    <w:semiHidden/>
    <w:rsid w:val="0001704E"/>
    <w:rPr>
      <w:rFonts w:ascii="Times New Roman" w:hAnsi="Times New Roman"/>
    </w:rPr>
  </w:style>
  <w:style w:type="character" w:styleId="Odwoanieprzypisukocowego">
    <w:name w:val="endnote reference"/>
    <w:basedOn w:val="Domylnaczcionkaakapitu"/>
    <w:uiPriority w:val="99"/>
    <w:semiHidden/>
    <w:unhideWhenUsed/>
    <w:rsid w:val="0001704E"/>
    <w:rPr>
      <w:vertAlign w:val="superscript"/>
    </w:rPr>
  </w:style>
  <w:style w:type="character" w:customStyle="1" w:styleId="cf01">
    <w:name w:val="cf01"/>
    <w:rsid w:val="00E331D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618695">
      <w:bodyDiv w:val="1"/>
      <w:marLeft w:val="0"/>
      <w:marRight w:val="0"/>
      <w:marTop w:val="0"/>
      <w:marBottom w:val="0"/>
      <w:divBdr>
        <w:top w:val="none" w:sz="0" w:space="0" w:color="auto"/>
        <w:left w:val="none" w:sz="0" w:space="0" w:color="auto"/>
        <w:bottom w:val="none" w:sz="0" w:space="0" w:color="auto"/>
        <w:right w:val="none" w:sz="0" w:space="0" w:color="auto"/>
      </w:divBdr>
    </w:div>
    <w:div w:id="271130015">
      <w:bodyDiv w:val="1"/>
      <w:marLeft w:val="0"/>
      <w:marRight w:val="0"/>
      <w:marTop w:val="0"/>
      <w:marBottom w:val="0"/>
      <w:divBdr>
        <w:top w:val="none" w:sz="0" w:space="0" w:color="auto"/>
        <w:left w:val="none" w:sz="0" w:space="0" w:color="auto"/>
        <w:bottom w:val="none" w:sz="0" w:space="0" w:color="auto"/>
        <w:right w:val="none" w:sz="0" w:space="0" w:color="auto"/>
      </w:divBdr>
    </w:div>
    <w:div w:id="335427927">
      <w:bodyDiv w:val="1"/>
      <w:marLeft w:val="0"/>
      <w:marRight w:val="0"/>
      <w:marTop w:val="0"/>
      <w:marBottom w:val="0"/>
      <w:divBdr>
        <w:top w:val="none" w:sz="0" w:space="0" w:color="auto"/>
        <w:left w:val="none" w:sz="0" w:space="0" w:color="auto"/>
        <w:bottom w:val="none" w:sz="0" w:space="0" w:color="auto"/>
        <w:right w:val="none" w:sz="0" w:space="0" w:color="auto"/>
      </w:divBdr>
    </w:div>
    <w:div w:id="1246572528">
      <w:bodyDiv w:val="1"/>
      <w:marLeft w:val="0"/>
      <w:marRight w:val="0"/>
      <w:marTop w:val="0"/>
      <w:marBottom w:val="0"/>
      <w:divBdr>
        <w:top w:val="none" w:sz="0" w:space="0" w:color="auto"/>
        <w:left w:val="none" w:sz="0" w:space="0" w:color="auto"/>
        <w:bottom w:val="none" w:sz="0" w:space="0" w:color="auto"/>
        <w:right w:val="none" w:sz="0" w:space="0" w:color="auto"/>
      </w:divBdr>
    </w:div>
    <w:div w:id="1351639912">
      <w:bodyDiv w:val="1"/>
      <w:marLeft w:val="0"/>
      <w:marRight w:val="0"/>
      <w:marTop w:val="0"/>
      <w:marBottom w:val="0"/>
      <w:divBdr>
        <w:top w:val="none" w:sz="0" w:space="0" w:color="auto"/>
        <w:left w:val="none" w:sz="0" w:space="0" w:color="auto"/>
        <w:bottom w:val="none" w:sz="0" w:space="0" w:color="auto"/>
        <w:right w:val="none" w:sz="0" w:space="0" w:color="auto"/>
      </w:divBdr>
    </w:div>
    <w:div w:id="1361322942">
      <w:bodyDiv w:val="1"/>
      <w:marLeft w:val="0"/>
      <w:marRight w:val="0"/>
      <w:marTop w:val="0"/>
      <w:marBottom w:val="0"/>
      <w:divBdr>
        <w:top w:val="none" w:sz="0" w:space="0" w:color="auto"/>
        <w:left w:val="none" w:sz="0" w:space="0" w:color="auto"/>
        <w:bottom w:val="none" w:sz="0" w:space="0" w:color="auto"/>
        <w:right w:val="none" w:sz="0" w:space="0" w:color="auto"/>
      </w:divBdr>
    </w:div>
    <w:div w:id="1534610117">
      <w:bodyDiv w:val="1"/>
      <w:marLeft w:val="0"/>
      <w:marRight w:val="0"/>
      <w:marTop w:val="0"/>
      <w:marBottom w:val="0"/>
      <w:divBdr>
        <w:top w:val="none" w:sz="0" w:space="0" w:color="auto"/>
        <w:left w:val="none" w:sz="0" w:space="0" w:color="auto"/>
        <w:bottom w:val="none" w:sz="0" w:space="0" w:color="auto"/>
        <w:right w:val="none" w:sz="0" w:space="0" w:color="auto"/>
      </w:divBdr>
    </w:div>
    <w:div w:id="1559902156">
      <w:bodyDiv w:val="1"/>
      <w:marLeft w:val="0"/>
      <w:marRight w:val="0"/>
      <w:marTop w:val="0"/>
      <w:marBottom w:val="0"/>
      <w:divBdr>
        <w:top w:val="none" w:sz="0" w:space="0" w:color="auto"/>
        <w:left w:val="none" w:sz="0" w:space="0" w:color="auto"/>
        <w:bottom w:val="none" w:sz="0" w:space="0" w:color="auto"/>
        <w:right w:val="none" w:sz="0" w:space="0" w:color="auto"/>
      </w:divBdr>
    </w:div>
    <w:div w:id="1609311185">
      <w:bodyDiv w:val="1"/>
      <w:marLeft w:val="0"/>
      <w:marRight w:val="0"/>
      <w:marTop w:val="0"/>
      <w:marBottom w:val="0"/>
      <w:divBdr>
        <w:top w:val="none" w:sz="0" w:space="0" w:color="auto"/>
        <w:left w:val="none" w:sz="0" w:space="0" w:color="auto"/>
        <w:bottom w:val="none" w:sz="0" w:space="0" w:color="auto"/>
        <w:right w:val="none" w:sz="0" w:space="0" w:color="auto"/>
      </w:divBdr>
    </w:div>
    <w:div w:id="1869835901">
      <w:bodyDiv w:val="1"/>
      <w:marLeft w:val="0"/>
      <w:marRight w:val="0"/>
      <w:marTop w:val="0"/>
      <w:marBottom w:val="0"/>
      <w:divBdr>
        <w:top w:val="none" w:sz="0" w:space="0" w:color="auto"/>
        <w:left w:val="none" w:sz="0" w:space="0" w:color="auto"/>
        <w:bottom w:val="none" w:sz="0" w:space="0" w:color="auto"/>
        <w:right w:val="none" w:sz="0" w:space="0" w:color="auto"/>
      </w:divBdr>
    </w:div>
    <w:div w:id="2000765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uslugi-pef/"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ancelaria@gip.pip.gov.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09E60-F11E-4D61-8DEF-57A17BF492F1}">
  <ds:schemaRefs>
    <ds:schemaRef ds:uri="http://schemas.openxmlformats.org/officeDocument/2006/bibliography"/>
  </ds:schemaRefs>
</ds:datastoreItem>
</file>

<file path=docMetadata/LabelInfo.xml><?xml version="1.0" encoding="utf-8"?>
<clbl:labelList xmlns:clbl="http://schemas.microsoft.com/office/2020/mipLabelMetadata">
  <clbl:label id="{ad707330-bfaa-4638-a2b3-2314c59e88a2}" enabled="0" method="" siteId="{ad707330-bfaa-4638-a2b3-2314c59e88a2}" removed="1"/>
</clbl:labelList>
</file>

<file path=docProps/app.xml><?xml version="1.0" encoding="utf-8"?>
<Properties xmlns="http://schemas.openxmlformats.org/officeDocument/2006/extended-properties" xmlns:vt="http://schemas.openxmlformats.org/officeDocument/2006/docPropsVTypes">
  <Template>Normal</Template>
  <TotalTime>46</TotalTime>
  <Pages>7</Pages>
  <Words>1737</Words>
  <Characters>10424</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Grupa Pracuj sp. z o.o.</Company>
  <LinksUpToDate>false</LinksUpToDate>
  <CharactersWithSpaces>12137</CharactersWithSpaces>
  <SharedDoc>false</SharedDoc>
  <HLinks>
    <vt:vector size="12" baseType="variant">
      <vt:variant>
        <vt:i4>8192018</vt:i4>
      </vt:variant>
      <vt:variant>
        <vt:i4>2</vt:i4>
      </vt:variant>
      <vt:variant>
        <vt:i4>0</vt:i4>
      </vt:variant>
      <vt:variant>
        <vt:i4>5</vt:i4>
      </vt:variant>
      <vt:variant>
        <vt:lpwstr>http://erecruiter.pl/_files/Regulamin-swiadczenia-uslugi-eRecruiter-17_08_2015.pdf</vt:lpwstr>
      </vt:variant>
      <vt:variant>
        <vt:lpwstr/>
      </vt:variant>
      <vt:variant>
        <vt:i4>4718693</vt:i4>
      </vt:variant>
      <vt:variant>
        <vt:i4>0</vt:i4>
      </vt:variant>
      <vt:variant>
        <vt:i4>0</vt:i4>
      </vt:variant>
      <vt:variant>
        <vt:i4>5</vt:i4>
      </vt:variant>
      <vt:variant>
        <vt:lpwstr>http://erecruiter.pl/_files/Regulamin-swiadczenia-uslugi-eRecruiter-07-2015.pdf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Kamińska</dc:creator>
  <cp:keywords/>
  <cp:lastModifiedBy>Agnieszka Wanic</cp:lastModifiedBy>
  <cp:revision>5</cp:revision>
  <cp:lastPrinted>2023-12-28T08:43:00Z</cp:lastPrinted>
  <dcterms:created xsi:type="dcterms:W3CDTF">2024-01-18T06:12:00Z</dcterms:created>
  <dcterms:modified xsi:type="dcterms:W3CDTF">2024-01-19T13:43:00Z</dcterms:modified>
</cp:coreProperties>
</file>